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14:paraId="787ABFE2" w14:textId="4B028216" w:rsidR="000E4C08" w:rsidRDefault="00812BF2" w:rsidP="001A593E">
          <w:pPr>
            <w:pStyle w:val="CE-StandardText"/>
          </w:pP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BB57D01" wp14:editId="05F758C7">
                    <wp:simplePos x="0" y="0"/>
                    <wp:positionH relativeFrom="column">
                      <wp:posOffset>-118110</wp:posOffset>
                    </wp:positionH>
                    <wp:positionV relativeFrom="paragraph">
                      <wp:posOffset>141605</wp:posOffset>
                    </wp:positionV>
                    <wp:extent cx="6452235" cy="1386840"/>
                    <wp:effectExtent l="0" t="0" r="0" b="381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6452235" cy="1386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22627B" w14:textId="5617191B" w:rsidR="004B32B2" w:rsidRPr="00952EB8" w:rsidRDefault="005570A3" w:rsidP="004B32B2">
                                <w:pPr>
                                  <w:pStyle w:val="CE-HeadlineTitle"/>
                                  <w:rPr>
                                    <w:lang w:val="it-IT"/>
                                  </w:rPr>
                                </w:pPr>
                                <w:r w:rsidRPr="00952EB8">
                                  <w:rPr>
                                    <w:lang w:val="it-IT"/>
                                  </w:rPr>
                                  <w:t xml:space="preserve">Apparecchiature di </w:t>
                                </w:r>
                                <w:r w:rsidR="005326CF" w:rsidRPr="00952EB8">
                                  <w:rPr>
                                    <w:lang w:val="it-IT"/>
                                  </w:rPr>
                                  <w:t>misura</w:t>
                                </w:r>
                                <w:r w:rsidRPr="00952EB8">
                                  <w:rPr>
                                    <w:lang w:val="it-IT"/>
                                  </w:rPr>
                                  <w:t xml:space="preserve"> per impianti di </w:t>
                                </w:r>
                                <w:r w:rsidR="00812BF2" w:rsidRPr="00952EB8">
                                  <w:rPr>
                                    <w:lang w:val="it-IT"/>
                                  </w:rPr>
                                  <w:t>teleriscaldamento a biomassa</w:t>
                                </w:r>
                                <w:r w:rsidR="00BA33C7" w:rsidRPr="00952EB8">
                                  <w:rPr>
                                    <w:lang w:val="it-IT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B57D0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9.3pt;margin-top:11.15pt;width:508.05pt;height:10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" filled="f" stroked="f" strokeweight=".5pt">
                    <v:textbox>
                      <w:txbxContent>
                        <w:p w14:paraId="0022627B" w14:textId="5617191B" w:rsidR="004B32B2" w:rsidRPr="00952EB8" w:rsidRDefault="005570A3" w:rsidP="004B32B2">
                          <w:pPr>
                            <w:pStyle w:val="CE-HeadlineTitle"/>
                            <w:rPr>
                              <w:lang w:val="it-IT"/>
                            </w:rPr>
                          </w:pPr>
                          <w:r w:rsidRPr="00952EB8">
                            <w:rPr>
                              <w:lang w:val="it-IT"/>
                            </w:rPr>
                            <w:t xml:space="preserve">Apparecchiature di </w:t>
                          </w:r>
                          <w:r w:rsidR="005326CF" w:rsidRPr="00952EB8">
                            <w:rPr>
                              <w:lang w:val="it-IT"/>
                            </w:rPr>
                            <w:t>misura</w:t>
                          </w:r>
                          <w:r w:rsidRPr="00952EB8">
                            <w:rPr>
                              <w:lang w:val="it-IT"/>
                            </w:rPr>
                            <w:t xml:space="preserve"> per impianti di </w:t>
                          </w:r>
                          <w:r w:rsidR="00812BF2" w:rsidRPr="00952EB8">
                            <w:rPr>
                              <w:lang w:val="it-IT"/>
                            </w:rPr>
                            <w:t>teleriscaldamento a biomassa</w:t>
                          </w:r>
                          <w:r w:rsidR="00BA33C7" w:rsidRPr="00952EB8">
                            <w:rPr>
                              <w:lang w:val="it-IT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8203BFD" w14:textId="13C21EA1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27AA0831" w14:textId="679B4713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41090AE1" w14:textId="77777777" w:rsidR="008D61D5" w:rsidRPr="00E61DDB" w:rsidRDefault="008D61D5" w:rsidP="00B34F51">
          <w:pPr>
            <w:pStyle w:val="Testonotaapidipagina"/>
          </w:pPr>
        </w:p>
        <w:p w14:paraId="12F333BB" w14:textId="77777777" w:rsidR="008D61D5" w:rsidRDefault="008D61D5" w:rsidP="00B34F51">
          <w:pPr>
            <w:pStyle w:val="CE-StandardText"/>
          </w:pPr>
        </w:p>
        <w:p w14:paraId="1714462E" w14:textId="77777777" w:rsidR="008D61D5" w:rsidRDefault="008D61D5" w:rsidP="00B34F51">
          <w:pPr>
            <w:pStyle w:val="CE-StandardText"/>
          </w:pPr>
        </w:p>
        <w:p w14:paraId="7FD523DB" w14:textId="77777777" w:rsidR="00B0262B" w:rsidRDefault="00B0262B" w:rsidP="004B21FD">
          <w:pPr>
            <w:pStyle w:val="CE-StandardText"/>
          </w:pPr>
        </w:p>
        <w:p w14:paraId="2ECD7DE6" w14:textId="77777777" w:rsidR="001801A3" w:rsidRDefault="00D7351E" w:rsidP="004B21FD">
          <w:pPr>
            <w:pStyle w:val="CE-StandardText"/>
          </w:pPr>
        </w:p>
      </w:sdtContent>
    </w:sdt>
    <w:tbl>
      <w:tblPr>
        <w:tblStyle w:val="Grigliatabella"/>
        <w:tblpPr w:leftFromText="141" w:rightFromText="141" w:vertAnchor="text" w:horzAnchor="margin" w:tblpXSpec="center" w:tblpY="-65"/>
        <w:tblW w:w="0" w:type="auto"/>
        <w:tblBorders>
          <w:top w:val="single" w:sz="18" w:space="0" w:color="7E93A5" w:themeColor="background2"/>
          <w:left w:val="none" w:sz="0" w:space="0" w:color="auto"/>
          <w:bottom w:val="single" w:sz="18" w:space="0" w:color="7E93A5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1"/>
        <w:gridCol w:w="3107"/>
      </w:tblGrid>
      <w:tr w:rsidR="00C50F2C" w14:paraId="0F860ECD" w14:textId="77777777" w:rsidTr="00C50F2C">
        <w:tc>
          <w:tcPr>
            <w:tcW w:w="6391" w:type="dxa"/>
            <w:vAlign w:val="center"/>
          </w:tcPr>
          <w:p w14:paraId="1C63A56B" w14:textId="7A0A548D" w:rsidR="00C50F2C" w:rsidRDefault="005570A3" w:rsidP="008D14A8">
            <w:pPr>
              <w:pStyle w:val="CE-HeadlineSubtitle"/>
            </w:pPr>
            <w:r>
              <w:t>Scheda informativa</w:t>
            </w:r>
          </w:p>
        </w:tc>
        <w:tc>
          <w:tcPr>
            <w:tcW w:w="3107" w:type="dxa"/>
            <w:vAlign w:val="center"/>
          </w:tcPr>
          <w:p w14:paraId="35CDAA93" w14:textId="77777777" w:rsidR="00C50F2C" w:rsidRDefault="00C50F2C" w:rsidP="008D14A8">
            <w:pPr>
              <w:pStyle w:val="CE-HeadlineSubtitle"/>
              <w:jc w:val="right"/>
            </w:pPr>
            <w:r>
              <w:t>Versione 1</w:t>
            </w:r>
          </w:p>
          <w:p w14:paraId="2E15A5CA" w14:textId="34A7CA6F" w:rsidR="00C50F2C" w:rsidRDefault="005326CF" w:rsidP="008D14A8">
            <w:pPr>
              <w:pStyle w:val="CE-HeadlineSubtitle"/>
              <w:jc w:val="right"/>
            </w:pPr>
            <w:r>
              <w:t>04</w:t>
            </w:r>
            <w:r w:rsidR="005570A3">
              <w:t xml:space="preserve"> 2020</w:t>
            </w:r>
          </w:p>
        </w:tc>
      </w:tr>
    </w:tbl>
    <w:p w14:paraId="24F28ED7" w14:textId="77777777" w:rsidR="004C7AA1" w:rsidRDefault="004C7AA1" w:rsidP="004B21FD">
      <w:pPr>
        <w:pStyle w:val="CE-StandardText"/>
      </w:pPr>
    </w:p>
    <w:p w14:paraId="085E82B5" w14:textId="77777777" w:rsidR="004C7AA1" w:rsidRDefault="004C7AA1" w:rsidP="004B21FD">
      <w:pPr>
        <w:pStyle w:val="CE-StandardText"/>
      </w:pPr>
    </w:p>
    <w:p w14:paraId="2CC920DD" w14:textId="77777777" w:rsidR="004C7AA1" w:rsidRDefault="004C7AA1" w:rsidP="004B21FD">
      <w:pPr>
        <w:pStyle w:val="CE-StandardText"/>
      </w:pPr>
    </w:p>
    <w:p w14:paraId="3AFE8039" w14:textId="77777777" w:rsidR="004C7AA1" w:rsidRDefault="004C7AA1" w:rsidP="004B21FD">
      <w:pPr>
        <w:pStyle w:val="CE-StandardText"/>
      </w:pPr>
    </w:p>
    <w:p w14:paraId="5089DE8D" w14:textId="77777777" w:rsidR="004C7AA1" w:rsidRDefault="004C7AA1" w:rsidP="004B21FD">
      <w:pPr>
        <w:pStyle w:val="CE-StandardText"/>
      </w:pPr>
    </w:p>
    <w:p w14:paraId="542BAAE0" w14:textId="77777777" w:rsidR="004C7AA1" w:rsidRDefault="004C7AA1" w:rsidP="004B21FD">
      <w:pPr>
        <w:pStyle w:val="CE-StandardText"/>
      </w:pPr>
    </w:p>
    <w:p w14:paraId="2A47438B" w14:textId="77777777" w:rsidR="004C7AA1" w:rsidRDefault="004C7AA1" w:rsidP="004B21FD">
      <w:pPr>
        <w:pStyle w:val="CE-StandardText"/>
      </w:pPr>
    </w:p>
    <w:p w14:paraId="0AF7021E" w14:textId="77777777" w:rsidR="004C7AA1" w:rsidRDefault="004C7AA1" w:rsidP="004B21FD">
      <w:pPr>
        <w:pStyle w:val="CE-StandardText"/>
      </w:pPr>
    </w:p>
    <w:p w14:paraId="4118EB7A" w14:textId="77777777" w:rsidR="004C7AA1" w:rsidRDefault="004C7AA1" w:rsidP="004B21FD">
      <w:pPr>
        <w:pStyle w:val="CE-StandardText"/>
      </w:pPr>
    </w:p>
    <w:p w14:paraId="740E7219" w14:textId="77777777" w:rsidR="004C7AA1" w:rsidRDefault="004C7AA1" w:rsidP="004B21FD">
      <w:pPr>
        <w:pStyle w:val="CE-StandardText"/>
      </w:pPr>
    </w:p>
    <w:p w14:paraId="693C0D8F" w14:textId="77777777" w:rsidR="004C7AA1" w:rsidRDefault="004C7AA1" w:rsidP="004B21FD">
      <w:pPr>
        <w:pStyle w:val="CE-StandardText"/>
      </w:pPr>
    </w:p>
    <w:p w14:paraId="3FE1171E" w14:textId="77777777" w:rsidR="004C7AA1" w:rsidRDefault="004C7AA1" w:rsidP="004B21FD">
      <w:pPr>
        <w:pStyle w:val="CE-StandardText"/>
      </w:pPr>
    </w:p>
    <w:p w14:paraId="3940B084" w14:textId="77777777" w:rsidR="004C7AA1" w:rsidRDefault="004C7AA1" w:rsidP="004B21FD">
      <w:pPr>
        <w:pStyle w:val="CE-StandardText"/>
      </w:pPr>
    </w:p>
    <w:p w14:paraId="01C090E6" w14:textId="77777777" w:rsidR="004C7AA1" w:rsidRDefault="004C7AA1" w:rsidP="004B21FD">
      <w:pPr>
        <w:pStyle w:val="CE-StandardText"/>
      </w:pPr>
    </w:p>
    <w:p w14:paraId="53836BF8" w14:textId="77777777" w:rsidR="004C7AA1" w:rsidRDefault="004C7AA1" w:rsidP="004B21FD">
      <w:pPr>
        <w:pStyle w:val="CE-StandardText"/>
      </w:pPr>
    </w:p>
    <w:p w14:paraId="73D1ED92" w14:textId="77777777" w:rsidR="004C7AA1" w:rsidRDefault="004C7AA1" w:rsidP="004B21FD">
      <w:pPr>
        <w:pStyle w:val="CE-StandardText"/>
      </w:pPr>
    </w:p>
    <w:p w14:paraId="57940122" w14:textId="77777777" w:rsidR="004C7AA1" w:rsidRDefault="004C7AA1" w:rsidP="004B21FD">
      <w:pPr>
        <w:pStyle w:val="CE-StandardText"/>
      </w:pPr>
    </w:p>
    <w:p w14:paraId="63FC625F" w14:textId="77777777" w:rsidR="004C7AA1" w:rsidRDefault="004C7AA1" w:rsidP="004B21FD">
      <w:pPr>
        <w:pStyle w:val="CE-StandardText"/>
      </w:pPr>
    </w:p>
    <w:p w14:paraId="6456BB5D" w14:textId="77777777" w:rsidR="004C7AA1" w:rsidRDefault="004C7AA1" w:rsidP="004B21FD">
      <w:pPr>
        <w:pStyle w:val="CE-StandardText"/>
      </w:pPr>
    </w:p>
    <w:p w14:paraId="6E5ECB5B" w14:textId="77777777" w:rsidR="004C7AA1" w:rsidRDefault="004C7AA1" w:rsidP="004B21FD">
      <w:pPr>
        <w:pStyle w:val="CE-StandardText"/>
      </w:pPr>
    </w:p>
    <w:p w14:paraId="45AC4377" w14:textId="77777777" w:rsidR="004C7AA1" w:rsidRDefault="004C7AA1" w:rsidP="004B21FD">
      <w:pPr>
        <w:pStyle w:val="CE-StandardText"/>
      </w:pPr>
    </w:p>
    <w:p w14:paraId="7CA50B29" w14:textId="77777777" w:rsidR="00C50F2C" w:rsidRDefault="00C50F2C" w:rsidP="004B21FD">
      <w:pPr>
        <w:pStyle w:val="CE-StandardText"/>
      </w:pPr>
    </w:p>
    <w:p w14:paraId="62AA296A" w14:textId="77777777" w:rsidR="00C50F2C" w:rsidRDefault="00C50F2C" w:rsidP="004B21FD">
      <w:pPr>
        <w:pStyle w:val="CE-StandardText"/>
      </w:pPr>
    </w:p>
    <w:p w14:paraId="3503BBB9" w14:textId="77777777" w:rsidR="00C50F2C" w:rsidRDefault="00C50F2C" w:rsidP="004B21FD">
      <w:pPr>
        <w:pStyle w:val="CE-StandardText"/>
      </w:pPr>
    </w:p>
    <w:p w14:paraId="6B45777B" w14:textId="77777777" w:rsidR="00C50F2C" w:rsidRDefault="00C50F2C" w:rsidP="004B21FD">
      <w:pPr>
        <w:pStyle w:val="CE-StandardText"/>
      </w:pPr>
    </w:p>
    <w:p w14:paraId="669631C9" w14:textId="7B075968" w:rsidR="00C50F2C" w:rsidRPr="00952EB8" w:rsidRDefault="005570A3" w:rsidP="00E73107">
      <w:pPr>
        <w:pStyle w:val="CE-Headline1"/>
        <w:numPr>
          <w:ilvl w:val="0"/>
          <w:numId w:val="0"/>
        </w:numPr>
        <w:rPr>
          <w:lang w:val="it-IT"/>
        </w:rPr>
      </w:pPr>
      <w:r w:rsidRPr="00952EB8">
        <w:rPr>
          <w:lang w:val="it-IT"/>
        </w:rPr>
        <w:lastRenderedPageBreak/>
        <w:t xml:space="preserve">Apparecchiature di </w:t>
      </w:r>
      <w:r w:rsidR="00021E23" w:rsidRPr="00952EB8">
        <w:rPr>
          <w:lang w:val="it-IT"/>
        </w:rPr>
        <w:t xml:space="preserve">misura </w:t>
      </w:r>
      <w:r w:rsidRPr="00952EB8">
        <w:rPr>
          <w:lang w:val="it-IT"/>
        </w:rPr>
        <w:t xml:space="preserve">per </w:t>
      </w:r>
      <w:r w:rsidR="00021E23" w:rsidRPr="00952EB8">
        <w:rPr>
          <w:lang w:val="it-IT"/>
        </w:rPr>
        <w:t>impianti di</w:t>
      </w:r>
      <w:r w:rsidR="00252E17" w:rsidRPr="00952EB8">
        <w:rPr>
          <w:lang w:val="it-IT"/>
        </w:rPr>
        <w:t xml:space="preserve"> teleriscaldamento a</w:t>
      </w:r>
      <w:r w:rsidRPr="00952EB8">
        <w:rPr>
          <w:lang w:val="it-IT"/>
        </w:rPr>
        <w:t xml:space="preserve"> biomassa</w:t>
      </w:r>
    </w:p>
    <w:p w14:paraId="00B5708B" w14:textId="3FB7722D" w:rsidR="00FF77CB" w:rsidRPr="00952EB8" w:rsidRDefault="005570A3" w:rsidP="005570A3">
      <w:pPr>
        <w:pStyle w:val="CE-StandardText"/>
        <w:rPr>
          <w:lang w:val="it-IT"/>
        </w:rPr>
      </w:pPr>
      <w:r w:rsidRPr="00952EB8">
        <w:rPr>
          <w:lang w:val="it-IT"/>
        </w:rPr>
        <w:t xml:space="preserve">Al fine di garantire un </w:t>
      </w:r>
      <w:r w:rsidR="00F11C5C" w:rsidRPr="00952EB8">
        <w:rPr>
          <w:lang w:val="it-IT"/>
        </w:rPr>
        <w:t xml:space="preserve">monitoraggio completo e quindi un </w:t>
      </w:r>
      <w:r w:rsidRPr="00952EB8">
        <w:rPr>
          <w:lang w:val="it-IT"/>
        </w:rPr>
        <w:t xml:space="preserve">continuo miglioramento </w:t>
      </w:r>
      <w:r w:rsidR="00786116" w:rsidRPr="00952EB8">
        <w:rPr>
          <w:lang w:val="it-IT"/>
        </w:rPr>
        <w:t>della</w:t>
      </w:r>
      <w:r w:rsidR="008C3252" w:rsidRPr="00952EB8">
        <w:rPr>
          <w:lang w:val="it-IT"/>
        </w:rPr>
        <w:t xml:space="preserve"> qualità </w:t>
      </w:r>
      <w:r w:rsidRPr="00952EB8">
        <w:rPr>
          <w:lang w:val="it-IT"/>
        </w:rPr>
        <w:t xml:space="preserve">economica ed ecologica degli impianti di riscaldamento a biomassa e delle reti di </w:t>
      </w:r>
      <w:proofErr w:type="gramStart"/>
      <w:r w:rsidRPr="00952EB8">
        <w:rPr>
          <w:lang w:val="it-IT"/>
        </w:rPr>
        <w:t>tel</w:t>
      </w:r>
      <w:r w:rsidR="00021E23" w:rsidRPr="00952EB8">
        <w:rPr>
          <w:lang w:val="it-IT"/>
        </w:rPr>
        <w:t>eriscaldamento</w:t>
      </w:r>
      <w:r w:rsidRPr="00952EB8">
        <w:rPr>
          <w:lang w:val="it-IT"/>
        </w:rPr>
        <w:t xml:space="preserve">, </w:t>
      </w:r>
      <w:r w:rsidR="00952EB8">
        <w:rPr>
          <w:lang w:val="it-IT"/>
        </w:rPr>
        <w:t xml:space="preserve"> le</w:t>
      </w:r>
      <w:proofErr w:type="gramEnd"/>
      <w:r w:rsidR="00952EB8">
        <w:rPr>
          <w:lang w:val="it-IT"/>
        </w:rPr>
        <w:t xml:space="preserve"> apparecchiature di misura di tali impianti devono rispettare determinati requisiti</w:t>
      </w:r>
      <w:r w:rsidRPr="00952EB8">
        <w:rPr>
          <w:lang w:val="it-IT"/>
        </w:rPr>
        <w:t xml:space="preserve">. </w:t>
      </w:r>
    </w:p>
    <w:p w14:paraId="3525AD0B" w14:textId="7899CC3B" w:rsidR="00195DF9" w:rsidRPr="00952EB8" w:rsidRDefault="005570A3" w:rsidP="005570A3">
      <w:pPr>
        <w:pStyle w:val="CE-StandardText"/>
        <w:rPr>
          <w:lang w:val="it-IT"/>
        </w:rPr>
      </w:pPr>
      <w:r w:rsidRPr="00952EB8">
        <w:rPr>
          <w:lang w:val="it-IT"/>
        </w:rPr>
        <w:t>Durante il funzionamento,</w:t>
      </w:r>
      <w:r w:rsidR="00952EB8">
        <w:rPr>
          <w:lang w:val="it-IT"/>
        </w:rPr>
        <w:t xml:space="preserve"> risultano utili dei</w:t>
      </w:r>
      <w:r w:rsidR="00021E23" w:rsidRPr="00952EB8">
        <w:rPr>
          <w:lang w:val="it-IT"/>
        </w:rPr>
        <w:t xml:space="preserve"> rapporti annuali standardizzati per </w:t>
      </w:r>
      <w:r w:rsidR="00FE16C5" w:rsidRPr="00952EB8">
        <w:rPr>
          <w:lang w:val="it-IT"/>
        </w:rPr>
        <w:t>consentire il monitoraggio</w:t>
      </w:r>
      <w:r w:rsidR="00426445" w:rsidRPr="00952EB8">
        <w:rPr>
          <w:lang w:val="it-IT"/>
        </w:rPr>
        <w:t>, il calcolo degli indicatori chiave di prestazione</w:t>
      </w:r>
      <w:r w:rsidR="00952EB8">
        <w:rPr>
          <w:lang w:val="it-IT"/>
        </w:rPr>
        <w:t>,</w:t>
      </w:r>
      <w:r w:rsidR="00952EB8" w:rsidRPr="00952EB8">
        <w:rPr>
          <w:lang w:val="it-IT"/>
        </w:rPr>
        <w:t xml:space="preserve"> </w:t>
      </w:r>
      <w:r w:rsidR="00426445" w:rsidRPr="00952EB8">
        <w:rPr>
          <w:lang w:val="it-IT"/>
        </w:rPr>
        <w:t>l'</w:t>
      </w:r>
      <w:r w:rsidR="00FE16C5" w:rsidRPr="00952EB8">
        <w:rPr>
          <w:lang w:val="it-IT"/>
        </w:rPr>
        <w:t xml:space="preserve">ottimizzazione dell'impianto </w:t>
      </w:r>
      <w:r w:rsidR="005D6EE6" w:rsidRPr="00952EB8">
        <w:rPr>
          <w:lang w:val="it-IT"/>
        </w:rPr>
        <w:t xml:space="preserve">e, se necessario, per </w:t>
      </w:r>
      <w:proofErr w:type="gramStart"/>
      <w:r w:rsidR="00FF77CB" w:rsidRPr="00952EB8">
        <w:rPr>
          <w:lang w:val="it-IT"/>
        </w:rPr>
        <w:t>fornire</w:t>
      </w:r>
      <w:r w:rsidR="00195DF9" w:rsidRPr="00952EB8">
        <w:rPr>
          <w:lang w:val="it-IT"/>
        </w:rPr>
        <w:t xml:space="preserve"> </w:t>
      </w:r>
      <w:r w:rsidR="00952EB8">
        <w:rPr>
          <w:lang w:val="it-IT"/>
        </w:rPr>
        <w:t xml:space="preserve"> i</w:t>
      </w:r>
      <w:proofErr w:type="gramEnd"/>
      <w:r w:rsidR="00195DF9" w:rsidRPr="00952EB8">
        <w:rPr>
          <w:lang w:val="it-IT"/>
        </w:rPr>
        <w:t xml:space="preserve"> </w:t>
      </w:r>
      <w:r w:rsidR="005D6EE6" w:rsidRPr="00952EB8">
        <w:rPr>
          <w:lang w:val="it-IT"/>
        </w:rPr>
        <w:t xml:space="preserve">dati operativi agli esperti esterni e alle autorità </w:t>
      </w:r>
      <w:r w:rsidR="00952EB8">
        <w:rPr>
          <w:lang w:val="it-IT"/>
        </w:rPr>
        <w:t xml:space="preserve">preposte al </w:t>
      </w:r>
      <w:r w:rsidR="005D6EE6" w:rsidRPr="00952EB8">
        <w:rPr>
          <w:lang w:val="it-IT"/>
        </w:rPr>
        <w:t xml:space="preserve">finanziamento. </w:t>
      </w:r>
    </w:p>
    <w:p w14:paraId="7DA2DE8F" w14:textId="3F3CEA7F" w:rsidR="005570A3" w:rsidRPr="00952EB8" w:rsidRDefault="009B2A33" w:rsidP="005570A3">
      <w:pPr>
        <w:pStyle w:val="CE-StandardText"/>
        <w:rPr>
          <w:lang w:val="it-IT"/>
        </w:rPr>
      </w:pPr>
      <w:r w:rsidRPr="00952EB8">
        <w:rPr>
          <w:lang w:val="it-IT"/>
        </w:rPr>
        <w:t xml:space="preserve">I rapporti annuali di </w:t>
      </w:r>
      <w:r w:rsidR="00952EB8">
        <w:rPr>
          <w:lang w:val="it-IT"/>
        </w:rPr>
        <w:t>funzionamento</w:t>
      </w:r>
      <w:r w:rsidR="00952EB8" w:rsidRPr="00952EB8">
        <w:rPr>
          <w:lang w:val="it-IT"/>
        </w:rPr>
        <w:t xml:space="preserve"> </w:t>
      </w:r>
      <w:r w:rsidRPr="00952EB8">
        <w:rPr>
          <w:lang w:val="it-IT"/>
        </w:rPr>
        <w:t>contengono i dati operativi più importanti dell'impianto di teleriscaldamento, ovvero il calore prodotto</w:t>
      </w:r>
      <w:r w:rsidR="00E63809" w:rsidRPr="00952EB8">
        <w:rPr>
          <w:lang w:val="it-IT"/>
        </w:rPr>
        <w:t xml:space="preserve"> da ogni singola caldaia</w:t>
      </w:r>
      <w:r w:rsidRPr="00952EB8">
        <w:rPr>
          <w:lang w:val="it-IT"/>
        </w:rPr>
        <w:t>, il calore venduto</w:t>
      </w:r>
      <w:r w:rsidR="00E63809" w:rsidRPr="00952EB8">
        <w:rPr>
          <w:lang w:val="it-IT"/>
        </w:rPr>
        <w:t xml:space="preserve"> </w:t>
      </w:r>
      <w:r w:rsidR="00195DF9" w:rsidRPr="00952EB8">
        <w:rPr>
          <w:lang w:val="it-IT"/>
        </w:rPr>
        <w:t>a ogni utente finale</w:t>
      </w:r>
      <w:r w:rsidRPr="00952EB8">
        <w:rPr>
          <w:lang w:val="it-IT"/>
        </w:rPr>
        <w:t xml:space="preserve"> o il consumo di elettricità.</w:t>
      </w:r>
    </w:p>
    <w:p w14:paraId="49185E22" w14:textId="52287D99" w:rsidR="00195DF9" w:rsidRPr="00952EB8" w:rsidRDefault="006C1E0F" w:rsidP="005570A3">
      <w:pPr>
        <w:pStyle w:val="CE-StandardText"/>
        <w:rPr>
          <w:lang w:val="it-IT"/>
        </w:rPr>
      </w:pPr>
      <w:r w:rsidRPr="006C1E0F">
        <w:rPr>
          <w:lang w:val="it-IT"/>
        </w:rPr>
        <w:t>É</w:t>
      </w:r>
      <w:r w:rsidR="00195DF9" w:rsidRPr="00952EB8">
        <w:rPr>
          <w:lang w:val="it-IT"/>
        </w:rPr>
        <w:t xml:space="preserve"> necessario quindi che, per tutti </w:t>
      </w:r>
      <w:r w:rsidR="005D4139" w:rsidRPr="00952EB8">
        <w:rPr>
          <w:lang w:val="it-IT"/>
        </w:rPr>
        <w:t>i</w:t>
      </w:r>
      <w:r w:rsidR="00195DF9" w:rsidRPr="00952EB8">
        <w:rPr>
          <w:lang w:val="it-IT"/>
        </w:rPr>
        <w:t xml:space="preserve"> nuovi impianti di riscaldamento a biomassa vengano definit</w:t>
      </w:r>
      <w:r w:rsidR="006347A1">
        <w:rPr>
          <w:lang w:val="it-IT"/>
        </w:rPr>
        <w:t>i dei parametri uniformi</w:t>
      </w:r>
      <w:r w:rsidR="00670F16" w:rsidRPr="00952EB8">
        <w:rPr>
          <w:color w:val="FF0000"/>
          <w:lang w:val="it-IT"/>
        </w:rPr>
        <w:t xml:space="preserve"> </w:t>
      </w:r>
      <w:r w:rsidR="00195DF9" w:rsidRPr="00952EB8">
        <w:rPr>
          <w:lang w:val="it-IT"/>
        </w:rPr>
        <w:t>per l'ottimizzazione operativa e</w:t>
      </w:r>
      <w:r w:rsidR="005D4139" w:rsidRPr="00952EB8">
        <w:rPr>
          <w:lang w:val="it-IT"/>
        </w:rPr>
        <w:t xml:space="preserve"> per</w:t>
      </w:r>
      <w:r w:rsidR="00195DF9" w:rsidRPr="00952EB8">
        <w:rPr>
          <w:lang w:val="it-IT"/>
        </w:rPr>
        <w:t xml:space="preserve"> il monitoraggio durante il funzionamento</w:t>
      </w:r>
      <w:r w:rsidR="005570A3" w:rsidRPr="00952EB8">
        <w:rPr>
          <w:lang w:val="it-IT"/>
        </w:rPr>
        <w:t xml:space="preserve">. </w:t>
      </w:r>
    </w:p>
    <w:p w14:paraId="577D758F" w14:textId="29BB1E5B" w:rsidR="005D4139" w:rsidRPr="00952EB8" w:rsidRDefault="005570A3" w:rsidP="005570A3">
      <w:pPr>
        <w:pStyle w:val="CE-StandardText"/>
        <w:rPr>
          <w:lang w:val="it-IT"/>
        </w:rPr>
      </w:pPr>
      <w:r w:rsidRPr="00952EB8">
        <w:rPr>
          <w:lang w:val="it-IT"/>
        </w:rPr>
        <w:t xml:space="preserve">Per garantire </w:t>
      </w:r>
      <w:r w:rsidR="00195DF9" w:rsidRPr="00952EB8">
        <w:rPr>
          <w:lang w:val="it-IT"/>
        </w:rPr>
        <w:t xml:space="preserve">che questi requisiti </w:t>
      </w:r>
      <w:r w:rsidR="005D4139" w:rsidRPr="00952EB8">
        <w:rPr>
          <w:lang w:val="it-IT"/>
        </w:rPr>
        <w:t>possano essere</w:t>
      </w:r>
      <w:r w:rsidR="00195DF9" w:rsidRPr="00952EB8">
        <w:rPr>
          <w:lang w:val="it-IT"/>
        </w:rPr>
        <w:t xml:space="preserve"> rispettati</w:t>
      </w:r>
      <w:r w:rsidR="00BD3780">
        <w:rPr>
          <w:lang w:val="it-IT"/>
        </w:rPr>
        <w:t>,</w:t>
      </w:r>
      <w:r w:rsidR="008C3252" w:rsidRPr="00952EB8">
        <w:rPr>
          <w:lang w:val="it-IT"/>
        </w:rPr>
        <w:t xml:space="preserve"> </w:t>
      </w:r>
      <w:r w:rsidRPr="00952EB8">
        <w:rPr>
          <w:lang w:val="it-IT"/>
        </w:rPr>
        <w:t xml:space="preserve">le apparecchiature di </w:t>
      </w:r>
      <w:r w:rsidR="005D6EE6" w:rsidRPr="00952EB8">
        <w:rPr>
          <w:lang w:val="it-IT"/>
        </w:rPr>
        <w:t>misura</w:t>
      </w:r>
      <w:r w:rsidRPr="00952EB8">
        <w:rPr>
          <w:lang w:val="it-IT"/>
        </w:rPr>
        <w:t xml:space="preserve"> dell'impianto di riscaldamento, della rete e de</w:t>
      </w:r>
      <w:r w:rsidR="00B40F49">
        <w:rPr>
          <w:lang w:val="it-IT"/>
        </w:rPr>
        <w:t>gli scambiatori delle utenze collegate</w:t>
      </w:r>
      <w:r w:rsidRPr="00952EB8">
        <w:rPr>
          <w:lang w:val="it-IT"/>
        </w:rPr>
        <w:t xml:space="preserve">, </w:t>
      </w:r>
      <w:r w:rsidR="0024475C" w:rsidRPr="00952EB8">
        <w:rPr>
          <w:lang w:val="it-IT"/>
        </w:rPr>
        <w:t xml:space="preserve">nonché </w:t>
      </w:r>
      <w:r w:rsidR="005D4139" w:rsidRPr="00952EB8">
        <w:rPr>
          <w:lang w:val="it-IT"/>
        </w:rPr>
        <w:t>le modalità</w:t>
      </w:r>
      <w:r w:rsidRPr="00952EB8">
        <w:rPr>
          <w:lang w:val="it-IT"/>
        </w:rPr>
        <w:t xml:space="preserve"> di registrazione e valutazione dei dati </w:t>
      </w:r>
      <w:r w:rsidR="00062D73" w:rsidRPr="00952EB8">
        <w:rPr>
          <w:lang w:val="it-IT"/>
        </w:rPr>
        <w:t>devono essere</w:t>
      </w:r>
      <w:r w:rsidR="005D4139" w:rsidRPr="00952EB8">
        <w:rPr>
          <w:lang w:val="it-IT"/>
        </w:rPr>
        <w:t xml:space="preserve"> standardizzate.</w:t>
      </w:r>
    </w:p>
    <w:p w14:paraId="14FFECC0" w14:textId="6E6FD556" w:rsidR="005570A3" w:rsidRPr="00952EB8" w:rsidRDefault="005570A3" w:rsidP="005570A3">
      <w:pPr>
        <w:pStyle w:val="CE-StandardText"/>
        <w:rPr>
          <w:lang w:val="it-IT"/>
        </w:rPr>
      </w:pPr>
      <w:r w:rsidRPr="00952EB8">
        <w:rPr>
          <w:lang w:val="it-IT"/>
        </w:rPr>
        <w:t xml:space="preserve">Solo attraverso </w:t>
      </w:r>
      <w:r w:rsidR="005014E6" w:rsidRPr="00952EB8">
        <w:rPr>
          <w:lang w:val="it-IT"/>
        </w:rPr>
        <w:t xml:space="preserve">un’adeguata </w:t>
      </w:r>
      <w:r w:rsidR="005014E6" w:rsidRPr="003A56EE">
        <w:rPr>
          <w:lang w:val="it-IT"/>
        </w:rPr>
        <w:t>applicazione</w:t>
      </w:r>
      <w:r w:rsidRPr="00952EB8">
        <w:rPr>
          <w:lang w:val="it-IT"/>
        </w:rPr>
        <w:t xml:space="preserve"> delle misure descritte di seguito </w:t>
      </w:r>
      <w:r w:rsidR="00F11C5C" w:rsidRPr="00952EB8">
        <w:rPr>
          <w:lang w:val="it-IT"/>
        </w:rPr>
        <w:t xml:space="preserve">sarà </w:t>
      </w:r>
      <w:r w:rsidRPr="00952EB8">
        <w:rPr>
          <w:lang w:val="it-IT"/>
        </w:rPr>
        <w:t xml:space="preserve">possibile </w:t>
      </w:r>
      <w:r w:rsidR="00F11C5C" w:rsidRPr="00952EB8">
        <w:rPr>
          <w:lang w:val="it-IT"/>
        </w:rPr>
        <w:t xml:space="preserve">raggiungere </w:t>
      </w:r>
      <w:r w:rsidRPr="00952EB8">
        <w:rPr>
          <w:lang w:val="it-IT"/>
        </w:rPr>
        <w:t xml:space="preserve">gli </w:t>
      </w:r>
      <w:r w:rsidR="009665BE" w:rsidRPr="00952EB8">
        <w:rPr>
          <w:lang w:val="it-IT"/>
        </w:rPr>
        <w:t>obiettivi prefissati</w:t>
      </w:r>
      <w:r w:rsidR="00CD72C0" w:rsidRPr="00952EB8">
        <w:rPr>
          <w:lang w:val="it-IT"/>
        </w:rPr>
        <w:t xml:space="preserve">, ovvero </w:t>
      </w:r>
      <w:r w:rsidR="00F11C5C" w:rsidRPr="00952EB8">
        <w:rPr>
          <w:lang w:val="it-IT"/>
        </w:rPr>
        <w:t xml:space="preserve">consentire </w:t>
      </w:r>
      <w:r w:rsidR="005D6EE6" w:rsidRPr="00952EB8">
        <w:rPr>
          <w:lang w:val="it-IT"/>
        </w:rPr>
        <w:t>un monitoraggio costante del funzionamento dell'impianto e il</w:t>
      </w:r>
      <w:r w:rsidR="00F11C5C" w:rsidRPr="00952EB8">
        <w:rPr>
          <w:lang w:val="it-IT"/>
        </w:rPr>
        <w:t xml:space="preserve"> raggiungimento di elevati</w:t>
      </w:r>
      <w:r w:rsidRPr="00952EB8">
        <w:rPr>
          <w:lang w:val="it-IT"/>
        </w:rPr>
        <w:t xml:space="preserve"> rendimenti</w:t>
      </w:r>
      <w:r w:rsidR="00F11C5C" w:rsidRPr="00952EB8">
        <w:rPr>
          <w:lang w:val="it-IT"/>
        </w:rPr>
        <w:t xml:space="preserve"> e basse emissioni</w:t>
      </w:r>
      <w:r w:rsidRPr="00952EB8">
        <w:rPr>
          <w:lang w:val="it-IT"/>
        </w:rPr>
        <w:t>.</w:t>
      </w:r>
    </w:p>
    <w:p w14:paraId="2BBE46EC" w14:textId="26598B2F" w:rsidR="002B2381" w:rsidRPr="00952EB8" w:rsidRDefault="002B2381" w:rsidP="005570A3">
      <w:pPr>
        <w:pStyle w:val="CE-StandardText"/>
        <w:rPr>
          <w:lang w:val="it-IT"/>
        </w:rPr>
      </w:pPr>
    </w:p>
    <w:p w14:paraId="392A4EB4" w14:textId="524C10C7" w:rsidR="005570A3" w:rsidRPr="00952EB8" w:rsidRDefault="005570A3" w:rsidP="00E73107">
      <w:pPr>
        <w:pStyle w:val="CE-Headline2"/>
        <w:numPr>
          <w:ilvl w:val="0"/>
          <w:numId w:val="0"/>
        </w:numPr>
        <w:rPr>
          <w:lang w:val="it-IT"/>
        </w:rPr>
      </w:pPr>
      <w:r w:rsidRPr="00952EB8">
        <w:rPr>
          <w:rStyle w:val="CE-Headline2Zchn"/>
          <w:lang w:val="it-IT"/>
        </w:rPr>
        <w:t>Apparecchiature di</w:t>
      </w:r>
      <w:r w:rsidR="009665BE" w:rsidRPr="00952EB8">
        <w:rPr>
          <w:rStyle w:val="CE-Headline2Zchn"/>
          <w:lang w:val="it-IT"/>
        </w:rPr>
        <w:t xml:space="preserve"> misura</w:t>
      </w:r>
      <w:r w:rsidRPr="00952EB8">
        <w:rPr>
          <w:rStyle w:val="CE-Headline2Zchn"/>
          <w:lang w:val="it-IT"/>
        </w:rPr>
        <w:t xml:space="preserve"> - Requisiti minimi</w:t>
      </w:r>
    </w:p>
    <w:p w14:paraId="271A17C6" w14:textId="5700C185" w:rsidR="005570A3" w:rsidRPr="00952EB8" w:rsidRDefault="005570A3" w:rsidP="005570A3">
      <w:pPr>
        <w:pStyle w:val="CE-StandardText"/>
        <w:rPr>
          <w:lang w:val="it-IT"/>
        </w:rPr>
      </w:pPr>
      <w:r w:rsidRPr="00952EB8">
        <w:rPr>
          <w:lang w:val="it-IT"/>
        </w:rPr>
        <w:t xml:space="preserve">La </w:t>
      </w:r>
      <w:r w:rsidR="00985E18" w:rsidRPr="00952EB8">
        <w:rPr>
          <w:lang w:val="it-IT"/>
        </w:rPr>
        <w:t>definizione</w:t>
      </w:r>
      <w:r w:rsidRPr="00952EB8">
        <w:rPr>
          <w:lang w:val="it-IT"/>
        </w:rPr>
        <w:t xml:space="preserve"> delle grandezze (misurate) descritte viene utilizzata</w:t>
      </w:r>
      <w:r w:rsidR="008E633A" w:rsidRPr="00952EB8">
        <w:rPr>
          <w:lang w:val="it-IT"/>
        </w:rPr>
        <w:t xml:space="preserve"> principalmente </w:t>
      </w:r>
      <w:r w:rsidRPr="00952EB8">
        <w:rPr>
          <w:lang w:val="it-IT"/>
        </w:rPr>
        <w:t>per il monitoraggio interno</w:t>
      </w:r>
      <w:r w:rsidR="00F11C5C" w:rsidRPr="00952EB8">
        <w:rPr>
          <w:lang w:val="it-IT"/>
        </w:rPr>
        <w:t>, l'ottimizzazione</w:t>
      </w:r>
      <w:r w:rsidRPr="00952EB8">
        <w:rPr>
          <w:lang w:val="it-IT"/>
        </w:rPr>
        <w:t xml:space="preserve"> e il </w:t>
      </w:r>
      <w:r w:rsidR="00F11C5C" w:rsidRPr="00952EB8">
        <w:rPr>
          <w:lang w:val="it-IT"/>
        </w:rPr>
        <w:t>rilevamento dei guasti</w:t>
      </w:r>
      <w:r w:rsidR="008E633A" w:rsidRPr="00952EB8">
        <w:rPr>
          <w:lang w:val="it-IT"/>
        </w:rPr>
        <w:t xml:space="preserve"> dell'impianto di generazione di calore. </w:t>
      </w:r>
      <w:r w:rsidRPr="00952EB8">
        <w:rPr>
          <w:lang w:val="it-IT"/>
        </w:rPr>
        <w:t xml:space="preserve">Non è previsto di gestire e valutare questi dati a livello centrale. </w:t>
      </w:r>
    </w:p>
    <w:p w14:paraId="2F0ECC3D" w14:textId="39A08DFE" w:rsidR="005570A3" w:rsidRPr="00952EB8" w:rsidRDefault="005570A3" w:rsidP="005570A3">
      <w:pPr>
        <w:pStyle w:val="CE-StandardText"/>
        <w:rPr>
          <w:lang w:val="it-IT"/>
        </w:rPr>
      </w:pPr>
      <w:r w:rsidRPr="00952EB8">
        <w:rPr>
          <w:lang w:val="it-IT"/>
        </w:rPr>
        <w:t xml:space="preserve">Le apparecchiature di </w:t>
      </w:r>
      <w:r w:rsidR="00E11B03" w:rsidRPr="00952EB8">
        <w:rPr>
          <w:lang w:val="it-IT"/>
        </w:rPr>
        <w:t xml:space="preserve">misura </w:t>
      </w:r>
      <w:r w:rsidRPr="00952EB8">
        <w:rPr>
          <w:lang w:val="it-IT"/>
        </w:rPr>
        <w:t>e la registrazione dei dati degli impianti di riscaldamento a biomassa e delle reti di</w:t>
      </w:r>
      <w:r w:rsidR="00FE16C5" w:rsidRPr="00952EB8">
        <w:rPr>
          <w:lang w:val="it-IT"/>
        </w:rPr>
        <w:t xml:space="preserve"> teleriscaldamento</w:t>
      </w:r>
      <w:r w:rsidRPr="00952EB8">
        <w:rPr>
          <w:lang w:val="it-IT"/>
        </w:rPr>
        <w:t xml:space="preserve"> devono soddisfare i requisiti minimi descritti di seguito</w:t>
      </w:r>
      <w:r w:rsidR="00E11B03" w:rsidRPr="00952EB8">
        <w:rPr>
          <w:lang w:val="it-IT"/>
        </w:rPr>
        <w:t xml:space="preserve">. </w:t>
      </w:r>
      <w:r w:rsidRPr="00952EB8">
        <w:rPr>
          <w:lang w:val="it-IT"/>
        </w:rPr>
        <w:t xml:space="preserve">I prerequisiti </w:t>
      </w:r>
      <w:r w:rsidR="00353869">
        <w:rPr>
          <w:lang w:val="it-IT"/>
        </w:rPr>
        <w:t>necessari</w:t>
      </w:r>
      <w:r w:rsidRPr="00952EB8">
        <w:rPr>
          <w:lang w:val="it-IT"/>
        </w:rPr>
        <w:t xml:space="preserve"> dovrebbero essere </w:t>
      </w:r>
      <w:r w:rsidR="0024475C" w:rsidRPr="00952EB8">
        <w:rPr>
          <w:lang w:val="it-IT"/>
        </w:rPr>
        <w:t>definiti già in</w:t>
      </w:r>
      <w:r w:rsidRPr="00952EB8">
        <w:rPr>
          <w:lang w:val="it-IT"/>
        </w:rPr>
        <w:t xml:space="preserve"> fase di progettazione.</w:t>
      </w:r>
    </w:p>
    <w:p w14:paraId="65BE1AAC" w14:textId="2D80AAF3" w:rsidR="005570A3" w:rsidRPr="00952EB8" w:rsidRDefault="00353869" w:rsidP="005570A3">
      <w:pPr>
        <w:pStyle w:val="CE-StandardText"/>
        <w:rPr>
          <w:lang w:val="it-IT"/>
        </w:rPr>
      </w:pPr>
      <w:r>
        <w:rPr>
          <w:lang w:val="it-IT"/>
        </w:rPr>
        <w:t>Nello specifico, d</w:t>
      </w:r>
      <w:r w:rsidR="00985E18" w:rsidRPr="00952EB8">
        <w:rPr>
          <w:lang w:val="it-IT"/>
        </w:rPr>
        <w:t>evono</w:t>
      </w:r>
      <w:r w:rsidR="005570A3" w:rsidRPr="00952EB8">
        <w:rPr>
          <w:lang w:val="it-IT"/>
        </w:rPr>
        <w:t xml:space="preserve"> essere registrati</w:t>
      </w:r>
      <w:r w:rsidR="00985E18" w:rsidRPr="00952EB8">
        <w:rPr>
          <w:lang w:val="it-IT"/>
        </w:rPr>
        <w:t xml:space="preserve"> i dati indicati</w:t>
      </w:r>
      <w:r>
        <w:rPr>
          <w:lang w:val="it-IT"/>
        </w:rPr>
        <w:t xml:space="preserve"> di seguito</w:t>
      </w:r>
      <w:r w:rsidR="0010626D">
        <w:rPr>
          <w:lang w:val="it-IT"/>
        </w:rPr>
        <w:t xml:space="preserve">. </w:t>
      </w:r>
    </w:p>
    <w:p w14:paraId="16CC7467" w14:textId="4156CA6D" w:rsidR="002B2381" w:rsidRPr="00952EB8" w:rsidRDefault="00985E18" w:rsidP="00BE436A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t>T</w:t>
      </w:r>
      <w:r w:rsidR="005570A3" w:rsidRPr="00952EB8">
        <w:rPr>
          <w:lang w:val="it-IT"/>
        </w:rPr>
        <w:t>emperatura dell'</w:t>
      </w:r>
      <w:r w:rsidR="00E73107" w:rsidRPr="00952EB8">
        <w:rPr>
          <w:lang w:val="it-IT"/>
        </w:rPr>
        <w:t xml:space="preserve">aria </w:t>
      </w:r>
      <w:r w:rsidR="005570A3" w:rsidRPr="00952EB8">
        <w:rPr>
          <w:lang w:val="it-IT"/>
        </w:rPr>
        <w:t>esterna</w:t>
      </w:r>
      <w:r w:rsidR="00556E0B" w:rsidRPr="00952EB8">
        <w:rPr>
          <w:lang w:val="it-IT"/>
        </w:rPr>
        <w:t>.</w:t>
      </w:r>
    </w:p>
    <w:p w14:paraId="005AC4EF" w14:textId="2B1697DA" w:rsidR="00C81659" w:rsidRPr="00D666D4" w:rsidRDefault="00D666D4" w:rsidP="00D666D4">
      <w:pPr>
        <w:pStyle w:val="CE-StandardText"/>
        <w:numPr>
          <w:ilvl w:val="0"/>
          <w:numId w:val="38"/>
        </w:numPr>
        <w:spacing w:before="0"/>
        <w:rPr>
          <w:color w:val="FF0000"/>
          <w:lang w:val="it-IT"/>
        </w:rPr>
      </w:pPr>
      <w:r>
        <w:rPr>
          <w:lang w:val="it-IT"/>
        </w:rPr>
        <w:t>Le seguenti grandezze vanno registrate con l</w:t>
      </w:r>
      <w:r w:rsidRPr="00952EB8">
        <w:rPr>
          <w:lang w:val="it-IT"/>
        </w:rPr>
        <w:t xml:space="preserve">'obiettivo di </w:t>
      </w:r>
      <w:r>
        <w:rPr>
          <w:lang w:val="it-IT"/>
        </w:rPr>
        <w:t>contabilizzare</w:t>
      </w:r>
      <w:r w:rsidRPr="00952EB8">
        <w:rPr>
          <w:lang w:val="it-IT"/>
        </w:rPr>
        <w:t xml:space="preserve"> correttamente la quantità di calore prodotta e quella distribuita agli utenti finali</w:t>
      </w:r>
      <w:r>
        <w:rPr>
          <w:lang w:val="it-IT"/>
        </w:rPr>
        <w:t xml:space="preserve"> (</w:t>
      </w:r>
      <w:proofErr w:type="spellStart"/>
      <w:r>
        <w:rPr>
          <w:lang w:val="it-IT"/>
        </w:rPr>
        <w:t>n.b.</w:t>
      </w:r>
      <w:proofErr w:type="spellEnd"/>
      <w:r>
        <w:rPr>
          <w:lang w:val="it-IT"/>
        </w:rPr>
        <w:t xml:space="preserve"> </w:t>
      </w:r>
      <w:r w:rsidRPr="00952EB8">
        <w:rPr>
          <w:lang w:val="it-IT"/>
        </w:rPr>
        <w:t xml:space="preserve">Vengono misurate le portate e le temperature; </w:t>
      </w:r>
      <w:r w:rsidRPr="0010626D">
        <w:rPr>
          <w:lang w:val="it-IT"/>
        </w:rPr>
        <w:t>gli altri parametri di funzionamento saranno misurati a richiesta)</w:t>
      </w:r>
      <w:r w:rsidR="00C81659" w:rsidRPr="00D666D4">
        <w:rPr>
          <w:lang w:val="it-IT"/>
        </w:rPr>
        <w:t>:</w:t>
      </w:r>
    </w:p>
    <w:p w14:paraId="533AD35A" w14:textId="77777777" w:rsidR="00C81659" w:rsidRDefault="00C81659" w:rsidP="00C81659">
      <w:pPr>
        <w:pStyle w:val="CE-StandardText"/>
        <w:numPr>
          <w:ilvl w:val="1"/>
          <w:numId w:val="38"/>
        </w:numPr>
      </w:pPr>
      <w:proofErr w:type="spellStart"/>
      <w:r>
        <w:t>Energia</w:t>
      </w:r>
      <w:proofErr w:type="spellEnd"/>
      <w:r>
        <w:t xml:space="preserve"> </w:t>
      </w:r>
      <w:proofErr w:type="spellStart"/>
      <w:r>
        <w:t>termica</w:t>
      </w:r>
      <w:proofErr w:type="spellEnd"/>
      <w:r>
        <w:t xml:space="preserve"> [kWh].</w:t>
      </w:r>
    </w:p>
    <w:p w14:paraId="12CAF84B" w14:textId="77777777" w:rsidR="00C81659" w:rsidRPr="00952EB8" w:rsidRDefault="00C81659" w:rsidP="00C81659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>Temperatura di mandata e di ritorno [°C].</w:t>
      </w:r>
    </w:p>
    <w:p w14:paraId="0FA40B7F" w14:textId="2EF8E731" w:rsidR="00C81659" w:rsidRDefault="00C81659" w:rsidP="00C81659">
      <w:pPr>
        <w:pStyle w:val="CE-StandardText"/>
        <w:numPr>
          <w:ilvl w:val="1"/>
          <w:numId w:val="38"/>
        </w:numPr>
      </w:pPr>
      <w:proofErr w:type="spellStart"/>
      <w:r>
        <w:t>Portate</w:t>
      </w:r>
      <w:proofErr w:type="spellEnd"/>
      <w:r>
        <w:t xml:space="preserve"> [m³/h].</w:t>
      </w:r>
    </w:p>
    <w:p w14:paraId="68845F10" w14:textId="22AF00FC" w:rsidR="009043A5" w:rsidRPr="00C81659" w:rsidRDefault="0010626D" w:rsidP="00C81659">
      <w:pPr>
        <w:pStyle w:val="CE-StandardText"/>
        <w:ind w:left="360"/>
        <w:rPr>
          <w:color w:val="FF0000"/>
          <w:lang w:val="it-IT"/>
        </w:rPr>
      </w:pPr>
      <w:r>
        <w:rPr>
          <w:lang w:val="it-IT"/>
        </w:rPr>
        <w:t xml:space="preserve">Le apparecchiature per misurare le grandezze </w:t>
      </w:r>
      <w:r w:rsidR="00D666D4">
        <w:rPr>
          <w:lang w:val="it-IT"/>
        </w:rPr>
        <w:t xml:space="preserve">sopra </w:t>
      </w:r>
      <w:r>
        <w:rPr>
          <w:lang w:val="it-IT"/>
        </w:rPr>
        <w:t>elencate v</w:t>
      </w:r>
      <w:r w:rsidR="00C81659">
        <w:rPr>
          <w:lang w:val="it-IT"/>
        </w:rPr>
        <w:t>anno posizionate i</w:t>
      </w:r>
      <w:r w:rsidR="005570A3" w:rsidRPr="00C81659">
        <w:rPr>
          <w:lang w:val="it-IT"/>
        </w:rPr>
        <w:t xml:space="preserve">n tutte le </w:t>
      </w:r>
      <w:r w:rsidR="009043A5" w:rsidRPr="00C81659">
        <w:rPr>
          <w:lang w:val="it-IT"/>
        </w:rPr>
        <w:t xml:space="preserve">unità di produzione di </w:t>
      </w:r>
      <w:r w:rsidR="005570A3" w:rsidRPr="00C81659">
        <w:rPr>
          <w:lang w:val="it-IT"/>
        </w:rPr>
        <w:t>calore (separatamente in ogni caldaia,</w:t>
      </w:r>
      <w:r w:rsidR="008E633A" w:rsidRPr="00C81659">
        <w:rPr>
          <w:lang w:val="it-IT"/>
        </w:rPr>
        <w:t xml:space="preserve"> economizzatore</w:t>
      </w:r>
      <w:r w:rsidR="00A07ACA">
        <w:rPr>
          <w:lang w:val="it-IT"/>
        </w:rPr>
        <w:t xml:space="preserve"> (scambiatore di calore per aumentare l’efficienza),</w:t>
      </w:r>
      <w:r w:rsidR="005570A3" w:rsidRPr="00C81659">
        <w:rPr>
          <w:lang w:val="it-IT"/>
        </w:rPr>
        <w:t xml:space="preserve"> condensatore, ecc.), </w:t>
      </w:r>
      <w:r w:rsidR="00224C66" w:rsidRPr="00C81659">
        <w:rPr>
          <w:lang w:val="it-IT"/>
        </w:rPr>
        <w:t xml:space="preserve">nella tubazione di mandata, </w:t>
      </w:r>
      <w:r w:rsidR="00C81659">
        <w:rPr>
          <w:lang w:val="it-IT"/>
        </w:rPr>
        <w:t xml:space="preserve">ponendole </w:t>
      </w:r>
      <w:r w:rsidR="00224C66" w:rsidRPr="00C81659">
        <w:rPr>
          <w:lang w:val="it-IT"/>
        </w:rPr>
        <w:t>all’uscita del generatore</w:t>
      </w:r>
      <w:r w:rsidR="005570A3" w:rsidRPr="00C81659">
        <w:rPr>
          <w:lang w:val="it-IT"/>
        </w:rPr>
        <w:t xml:space="preserve">, </w:t>
      </w:r>
      <w:r w:rsidR="00224C66" w:rsidRPr="00C81659">
        <w:rPr>
          <w:lang w:val="it-IT"/>
        </w:rPr>
        <w:t>nel punto iniziale del circuito principale di distruzione del calore alle utenze</w:t>
      </w:r>
      <w:r w:rsidR="005570A3" w:rsidRPr="00C81659">
        <w:rPr>
          <w:lang w:val="it-IT"/>
        </w:rPr>
        <w:t xml:space="preserve">, </w:t>
      </w:r>
      <w:r w:rsidR="00224C66" w:rsidRPr="00C81659">
        <w:rPr>
          <w:lang w:val="it-IT"/>
        </w:rPr>
        <w:t>nella tubazione di mandata alle utenze</w:t>
      </w:r>
      <w:r w:rsidR="005570A3" w:rsidRPr="00C81659">
        <w:rPr>
          <w:lang w:val="it-IT"/>
        </w:rPr>
        <w:t xml:space="preserve"> (</w:t>
      </w:r>
      <w:r w:rsidR="005570A3" w:rsidRPr="00C81659">
        <w:rPr>
          <w:color w:val="auto"/>
          <w:lang w:val="it-IT"/>
        </w:rPr>
        <w:t xml:space="preserve">sia esterne che </w:t>
      </w:r>
      <w:r w:rsidR="005570A3" w:rsidRPr="00D666D4">
        <w:rPr>
          <w:lang w:val="it-IT"/>
        </w:rPr>
        <w:t>interne, deve essere</w:t>
      </w:r>
      <w:r w:rsidR="0024475C" w:rsidRPr="00D666D4">
        <w:rPr>
          <w:lang w:val="it-IT"/>
        </w:rPr>
        <w:t xml:space="preserve"> predisposto</w:t>
      </w:r>
      <w:r w:rsidR="005570A3" w:rsidRPr="00D666D4">
        <w:rPr>
          <w:lang w:val="it-IT"/>
        </w:rPr>
        <w:t xml:space="preserve"> un collegamento</w:t>
      </w:r>
      <w:r w:rsidR="0024475C" w:rsidRPr="00D666D4">
        <w:rPr>
          <w:lang w:val="it-IT"/>
        </w:rPr>
        <w:t xml:space="preserve"> dati </w:t>
      </w:r>
      <w:r w:rsidR="005570A3" w:rsidRPr="00D666D4">
        <w:rPr>
          <w:lang w:val="it-IT"/>
        </w:rPr>
        <w:t>dall'impianto di riscaldamento</w:t>
      </w:r>
      <w:r w:rsidR="0024475C" w:rsidRPr="00D666D4">
        <w:rPr>
          <w:lang w:val="it-IT"/>
        </w:rPr>
        <w:t xml:space="preserve"> </w:t>
      </w:r>
      <w:r w:rsidR="00C81659" w:rsidRPr="00D666D4">
        <w:rPr>
          <w:lang w:val="it-IT"/>
        </w:rPr>
        <w:t>al fine di consentire il monitoraggio delle utenze da remoto.</w:t>
      </w:r>
      <w:r w:rsidR="006D276B" w:rsidRPr="00C81659">
        <w:rPr>
          <w:color w:val="FF0000"/>
          <w:lang w:val="it-IT"/>
        </w:rPr>
        <w:t xml:space="preserve"> </w:t>
      </w:r>
    </w:p>
    <w:p w14:paraId="00219F6A" w14:textId="56D957EB" w:rsidR="00683A1F" w:rsidRPr="00952EB8" w:rsidRDefault="00683A1F" w:rsidP="0010626D">
      <w:pPr>
        <w:pStyle w:val="CE-StandardText"/>
        <w:ind w:left="357"/>
        <w:rPr>
          <w:lang w:val="it-IT"/>
        </w:rPr>
      </w:pPr>
    </w:p>
    <w:p w14:paraId="1C1B36F5" w14:textId="3AA82BC0" w:rsidR="005570A3" w:rsidRPr="00952EB8" w:rsidRDefault="005570A3" w:rsidP="005570A3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lastRenderedPageBreak/>
        <w:t>Registrazione del consumo di energia elettrica (mensile) di:</w:t>
      </w:r>
    </w:p>
    <w:p w14:paraId="48349860" w14:textId="16630FA6" w:rsidR="005570A3" w:rsidRPr="00952EB8" w:rsidRDefault="005570A3" w:rsidP="003738EF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Ogni </w:t>
      </w:r>
      <w:r w:rsidR="000C2414" w:rsidRPr="00952EB8">
        <w:rPr>
          <w:lang w:val="it-IT"/>
        </w:rPr>
        <w:t xml:space="preserve">unità di produzione di </w:t>
      </w:r>
      <w:r w:rsidRPr="00952EB8">
        <w:rPr>
          <w:lang w:val="it-IT"/>
        </w:rPr>
        <w:t xml:space="preserve">calore separatamente (costituita da tutte le unità ausiliarie ad azionamento elettrico come alimentatore del combustibile, </w:t>
      </w:r>
      <w:r w:rsidR="00334895" w:rsidRPr="00952EB8">
        <w:rPr>
          <w:lang w:val="it-IT"/>
        </w:rPr>
        <w:t>ventilatori</w:t>
      </w:r>
      <w:r w:rsidRPr="00952EB8">
        <w:rPr>
          <w:lang w:val="it-IT"/>
        </w:rPr>
        <w:t xml:space="preserve">, pompe di circolazione della caldaia, controllo della caldaia - in altre parole, tutta l'energia elettrica ausiliaria necessaria per far funzionare le </w:t>
      </w:r>
      <w:r w:rsidR="000C2414" w:rsidRPr="00952EB8">
        <w:rPr>
          <w:lang w:val="it-IT"/>
        </w:rPr>
        <w:t>unità di produzione di</w:t>
      </w:r>
      <w:r w:rsidRPr="00952EB8">
        <w:rPr>
          <w:lang w:val="it-IT"/>
        </w:rPr>
        <w:t xml:space="preserve"> calore. Il consumo di energia elettrica non deve essere registrato separatamente, </w:t>
      </w:r>
      <w:r w:rsidR="003738EF" w:rsidRPr="00952EB8">
        <w:rPr>
          <w:lang w:val="it-IT"/>
        </w:rPr>
        <w:t>ma come</w:t>
      </w:r>
      <w:r w:rsidR="00B83EC3" w:rsidRPr="00952EB8">
        <w:rPr>
          <w:lang w:val="it-IT"/>
        </w:rPr>
        <w:t xml:space="preserve"> parte dell'</w:t>
      </w:r>
      <w:r w:rsidR="000C2414" w:rsidRPr="00952EB8">
        <w:rPr>
          <w:lang w:val="it-IT"/>
        </w:rPr>
        <w:t xml:space="preserve">unità di produzione di </w:t>
      </w:r>
      <w:r w:rsidRPr="00952EB8">
        <w:rPr>
          <w:lang w:val="it-IT"/>
        </w:rPr>
        <w:t>calore nel suo complesso. Se c'è più di una caldaia a biomassa, le unità ausiliarie usate congiuntamente, ad esempio la pompa idraulica per l'erogazione del combustibile, dovrebbero essere</w:t>
      </w:r>
      <w:r w:rsidR="00E11B03" w:rsidRPr="00952EB8">
        <w:rPr>
          <w:lang w:val="it-IT"/>
        </w:rPr>
        <w:t xml:space="preserve"> assegnate alla</w:t>
      </w:r>
      <w:r w:rsidRPr="00952EB8">
        <w:rPr>
          <w:lang w:val="it-IT"/>
        </w:rPr>
        <w:t xml:space="preserve"> caldaia a carico di base)</w:t>
      </w:r>
      <w:r w:rsidR="00B83EC3" w:rsidRPr="00952EB8">
        <w:rPr>
          <w:lang w:val="it-IT"/>
        </w:rPr>
        <w:t>.</w:t>
      </w:r>
    </w:p>
    <w:p w14:paraId="6553BDB7" w14:textId="5E603825" w:rsidR="000C2414" w:rsidRPr="00D666D4" w:rsidRDefault="00334895" w:rsidP="00E73107">
      <w:pPr>
        <w:pStyle w:val="CE-StandardText"/>
        <w:numPr>
          <w:ilvl w:val="1"/>
          <w:numId w:val="38"/>
        </w:numPr>
      </w:pPr>
      <w:proofErr w:type="spellStart"/>
      <w:r w:rsidRPr="00D666D4">
        <w:t>Precipitatori</w:t>
      </w:r>
      <w:proofErr w:type="spellEnd"/>
      <w:r w:rsidRPr="00D666D4">
        <w:t xml:space="preserve"> </w:t>
      </w:r>
      <w:r w:rsidR="00D666D4">
        <w:t>e</w:t>
      </w:r>
      <w:ins w:id="0" w:author="samuele.giacometti" w:date="2020-09-24T14:50:00Z">
        <w:r w:rsidR="00D666D4">
          <w:t xml:space="preserve"> </w:t>
        </w:r>
      </w:ins>
      <w:proofErr w:type="spellStart"/>
      <w:r w:rsidR="000776F0" w:rsidRPr="00D666D4">
        <w:t>Filtri</w:t>
      </w:r>
      <w:proofErr w:type="spellEnd"/>
      <w:r w:rsidR="000776F0" w:rsidRPr="00D666D4">
        <w:t xml:space="preserve"> </w:t>
      </w:r>
      <w:proofErr w:type="spellStart"/>
      <w:r w:rsidR="000776F0" w:rsidRPr="00D666D4">
        <w:t>E</w:t>
      </w:r>
      <w:r w:rsidR="000076FC" w:rsidRPr="00D666D4">
        <w:t>lettrostatici</w:t>
      </w:r>
      <w:proofErr w:type="spellEnd"/>
    </w:p>
    <w:p w14:paraId="39904EE9" w14:textId="0234CE12" w:rsidR="000C2414" w:rsidRDefault="005570A3" w:rsidP="00E73107">
      <w:pPr>
        <w:pStyle w:val="CE-StandardText"/>
        <w:numPr>
          <w:ilvl w:val="1"/>
          <w:numId w:val="38"/>
        </w:numPr>
      </w:pPr>
      <w:proofErr w:type="spellStart"/>
      <w:r>
        <w:t>Pompa</w:t>
      </w:r>
      <w:proofErr w:type="spellEnd"/>
      <w:r>
        <w:t>(e) di</w:t>
      </w:r>
      <w:r w:rsidR="005E6912">
        <w:t xml:space="preserve"> rete</w:t>
      </w:r>
      <w:r w:rsidR="001E6CE1">
        <w:t>.</w:t>
      </w:r>
    </w:p>
    <w:p w14:paraId="271342BB" w14:textId="0BBE0A9F" w:rsidR="000C2414" w:rsidRPr="00952EB8" w:rsidRDefault="00334895" w:rsidP="00E73107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>Consumo totale di energia elettrica dell'</w:t>
      </w:r>
      <w:r w:rsidR="005570A3" w:rsidRPr="00952EB8">
        <w:rPr>
          <w:lang w:val="it-IT"/>
        </w:rPr>
        <w:t xml:space="preserve">intero </w:t>
      </w:r>
      <w:r w:rsidRPr="00952EB8">
        <w:rPr>
          <w:lang w:val="it-IT"/>
        </w:rPr>
        <w:t>impianto</w:t>
      </w:r>
      <w:r w:rsidR="001E6CE1" w:rsidRPr="00952EB8">
        <w:rPr>
          <w:lang w:val="it-IT"/>
        </w:rPr>
        <w:t>.</w:t>
      </w:r>
    </w:p>
    <w:p w14:paraId="14AA2CD6" w14:textId="77777777" w:rsidR="005F4CD5" w:rsidRPr="00952EB8" w:rsidRDefault="005F4CD5" w:rsidP="005F4CD5">
      <w:pPr>
        <w:pStyle w:val="CE-StandardText"/>
        <w:ind w:left="792"/>
        <w:rPr>
          <w:lang w:val="it-IT"/>
        </w:rPr>
      </w:pPr>
    </w:p>
    <w:p w14:paraId="41881029" w14:textId="217AAA32" w:rsidR="000C2414" w:rsidRPr="00952EB8" w:rsidRDefault="00334895" w:rsidP="00E73107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t>Dati</w:t>
      </w:r>
      <w:r w:rsidR="005570A3" w:rsidRPr="00952EB8">
        <w:rPr>
          <w:lang w:val="it-IT"/>
        </w:rPr>
        <w:t xml:space="preserve"> di</w:t>
      </w:r>
      <w:r w:rsidRPr="00952EB8">
        <w:rPr>
          <w:lang w:val="it-IT"/>
        </w:rPr>
        <w:t xml:space="preserve"> funzionamento di ogni caldaia a biomassa</w:t>
      </w:r>
      <w:r w:rsidR="005570A3" w:rsidRPr="00952EB8">
        <w:rPr>
          <w:lang w:val="it-IT"/>
        </w:rPr>
        <w:t xml:space="preserve"> (da applicare </w:t>
      </w:r>
      <w:r w:rsidRPr="00952EB8">
        <w:rPr>
          <w:lang w:val="it-IT"/>
        </w:rPr>
        <w:t xml:space="preserve">anche a </w:t>
      </w:r>
      <w:r w:rsidR="005570A3" w:rsidRPr="00952EB8">
        <w:rPr>
          <w:lang w:val="it-IT"/>
        </w:rPr>
        <w:t xml:space="preserve">tutte le altre unità </w:t>
      </w:r>
      <w:r w:rsidR="005E6912" w:rsidRPr="00952EB8">
        <w:rPr>
          <w:lang w:val="it-IT"/>
        </w:rPr>
        <w:t>di produzione di</w:t>
      </w:r>
      <w:r w:rsidR="005570A3" w:rsidRPr="00952EB8">
        <w:rPr>
          <w:lang w:val="it-IT"/>
        </w:rPr>
        <w:t xml:space="preserve"> calore)</w:t>
      </w:r>
      <w:r w:rsidR="009665BE">
        <w:rPr>
          <w:rStyle w:val="Rimandonotaapidipagina"/>
        </w:rPr>
        <w:footnoteReference w:id="2"/>
      </w:r>
      <w:r w:rsidR="00E53195" w:rsidRPr="00952EB8">
        <w:rPr>
          <w:lang w:val="it-IT"/>
        </w:rPr>
        <w:t>:</w:t>
      </w:r>
    </w:p>
    <w:p w14:paraId="7BE2E664" w14:textId="4C8017A3" w:rsidR="009F775E" w:rsidRPr="00952EB8" w:rsidRDefault="005570A3" w:rsidP="00E73107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Attività </w:t>
      </w:r>
      <w:r w:rsidR="000776F0">
        <w:rPr>
          <w:lang w:val="it-IT"/>
        </w:rPr>
        <w:t>del sistema di caricamento della biomassa</w:t>
      </w:r>
      <w:r w:rsidRPr="00952EB8">
        <w:rPr>
          <w:lang w:val="it-IT"/>
        </w:rPr>
        <w:t xml:space="preserve"> (</w:t>
      </w:r>
      <w:r w:rsidR="00334895" w:rsidRPr="00952EB8">
        <w:rPr>
          <w:lang w:val="it-IT"/>
        </w:rPr>
        <w:t>numero di avviamenti/arresti</w:t>
      </w:r>
      <w:r w:rsidRPr="00952EB8">
        <w:rPr>
          <w:lang w:val="it-IT"/>
        </w:rPr>
        <w:t xml:space="preserve"> </w:t>
      </w:r>
      <w:bookmarkStart w:id="1" w:name="_Hlk52357890"/>
      <w:r w:rsidRPr="00952EB8">
        <w:rPr>
          <w:lang w:val="it-IT"/>
        </w:rPr>
        <w:t>e</w:t>
      </w:r>
      <w:r w:rsidR="00027025">
        <w:rPr>
          <w:lang w:val="it-IT"/>
        </w:rPr>
        <w:t xml:space="preserve"> potenza assorbita dal motore elettrico </w:t>
      </w:r>
      <w:bookmarkEnd w:id="1"/>
      <w:r w:rsidR="00027025">
        <w:rPr>
          <w:lang w:val="it-IT"/>
        </w:rPr>
        <w:t>della coclea</w:t>
      </w:r>
      <w:r w:rsidRPr="00952EB8">
        <w:rPr>
          <w:lang w:val="it-IT"/>
        </w:rPr>
        <w:t>)</w:t>
      </w:r>
      <w:r w:rsidR="001E6CE1" w:rsidRPr="00952EB8">
        <w:rPr>
          <w:lang w:val="it-IT"/>
        </w:rPr>
        <w:t>.</w:t>
      </w:r>
    </w:p>
    <w:p w14:paraId="1AF237DE" w14:textId="44011E89" w:rsidR="009F775E" w:rsidRPr="00952EB8" w:rsidRDefault="005570A3" w:rsidP="00657273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Attività di </w:t>
      </w:r>
      <w:r w:rsidR="00027025">
        <w:rPr>
          <w:lang w:val="it-IT"/>
        </w:rPr>
        <w:t xml:space="preserve">carico e/o </w:t>
      </w:r>
      <w:r w:rsidRPr="00952EB8">
        <w:rPr>
          <w:lang w:val="it-IT"/>
        </w:rPr>
        <w:t xml:space="preserve">scarico ceneri </w:t>
      </w:r>
      <w:r w:rsidR="00027025">
        <w:rPr>
          <w:lang w:val="it-IT"/>
        </w:rPr>
        <w:t xml:space="preserve">e </w:t>
      </w:r>
      <w:r w:rsidRPr="00952EB8">
        <w:rPr>
          <w:lang w:val="it-IT"/>
        </w:rPr>
        <w:t>polveri (</w:t>
      </w:r>
      <w:r w:rsidR="00334895" w:rsidRPr="00952EB8">
        <w:rPr>
          <w:lang w:val="it-IT"/>
        </w:rPr>
        <w:t xml:space="preserve">numero di avviamenti/arresti </w:t>
      </w:r>
      <w:r w:rsidRPr="00952EB8">
        <w:rPr>
          <w:lang w:val="it-IT"/>
        </w:rPr>
        <w:t>e</w:t>
      </w:r>
      <w:r w:rsidR="00027025">
        <w:rPr>
          <w:lang w:val="it-IT"/>
        </w:rPr>
        <w:t xml:space="preserve"> potenza assorbita dal motore elettrico</w:t>
      </w:r>
      <w:r w:rsidRPr="00952EB8">
        <w:rPr>
          <w:lang w:val="it-IT"/>
        </w:rPr>
        <w:t xml:space="preserve"> - ad es. frequenza della coclea</w:t>
      </w:r>
      <w:r w:rsidR="00E11B03" w:rsidRPr="00952EB8">
        <w:rPr>
          <w:lang w:val="it-IT"/>
        </w:rPr>
        <w:t xml:space="preserve"> di</w:t>
      </w:r>
      <w:r w:rsidR="003B36A4" w:rsidRPr="00952EB8">
        <w:rPr>
          <w:lang w:val="it-IT"/>
        </w:rPr>
        <w:t xml:space="preserve"> alimentazione</w:t>
      </w:r>
      <w:r w:rsidRPr="00952EB8">
        <w:rPr>
          <w:lang w:val="it-IT"/>
        </w:rPr>
        <w:t xml:space="preserve">, </w:t>
      </w:r>
      <w:r w:rsidR="00992680" w:rsidRPr="00952EB8">
        <w:rPr>
          <w:lang w:val="it-IT"/>
        </w:rPr>
        <w:t>rimozione</w:t>
      </w:r>
      <w:r w:rsidRPr="00952EB8">
        <w:rPr>
          <w:lang w:val="it-IT"/>
        </w:rPr>
        <w:t xml:space="preserve"> polveri)</w:t>
      </w:r>
      <w:r w:rsidR="001E6CE1" w:rsidRPr="00952EB8">
        <w:rPr>
          <w:lang w:val="it-IT"/>
        </w:rPr>
        <w:t>.</w:t>
      </w:r>
    </w:p>
    <w:p w14:paraId="3DDB8862" w14:textId="7B43195B" w:rsidR="009F775E" w:rsidRPr="00952EB8" w:rsidRDefault="00334895" w:rsidP="00EF08F6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Temperatura di mandata </w:t>
      </w:r>
      <w:r w:rsidR="005570A3" w:rsidRPr="00952EB8">
        <w:rPr>
          <w:lang w:val="it-IT"/>
        </w:rPr>
        <w:t>e di ritorno del</w:t>
      </w:r>
      <w:r w:rsidR="00027025">
        <w:rPr>
          <w:lang w:val="it-IT"/>
        </w:rPr>
        <w:t>l’impianto alla</w:t>
      </w:r>
      <w:r w:rsidR="005570A3" w:rsidRPr="00952EB8">
        <w:rPr>
          <w:lang w:val="it-IT"/>
        </w:rPr>
        <w:t xml:space="preserve"> caldaia [°C].</w:t>
      </w:r>
    </w:p>
    <w:p w14:paraId="7FBD47D3" w14:textId="7A159829" w:rsidR="009F775E" w:rsidRPr="00952EB8" w:rsidRDefault="005570A3" w:rsidP="00E73107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Temperatura </w:t>
      </w:r>
      <w:r w:rsidR="00027025">
        <w:rPr>
          <w:lang w:val="it-IT"/>
        </w:rPr>
        <w:t xml:space="preserve">di </w:t>
      </w:r>
      <w:r w:rsidR="00D666D4">
        <w:rPr>
          <w:lang w:val="it-IT"/>
        </w:rPr>
        <w:t xml:space="preserve">ritorno </w:t>
      </w:r>
      <w:r w:rsidR="00D7351E">
        <w:rPr>
          <w:lang w:val="it-IT"/>
        </w:rPr>
        <w:t>a</w:t>
      </w:r>
      <w:r w:rsidR="00334895" w:rsidRPr="00952EB8">
        <w:rPr>
          <w:lang w:val="it-IT"/>
        </w:rPr>
        <w:t xml:space="preserve">lla </w:t>
      </w:r>
      <w:r w:rsidRPr="00952EB8">
        <w:rPr>
          <w:lang w:val="it-IT"/>
        </w:rPr>
        <w:t xml:space="preserve">caldaia </w:t>
      </w:r>
      <w:r w:rsidR="00027025">
        <w:rPr>
          <w:lang w:val="it-IT"/>
        </w:rPr>
        <w:t>dopo la valvola anticonden</w:t>
      </w:r>
      <w:r w:rsidR="00D7351E">
        <w:rPr>
          <w:lang w:val="it-IT"/>
        </w:rPr>
        <w:t>s</w:t>
      </w:r>
      <w:r w:rsidR="00027025">
        <w:rPr>
          <w:lang w:val="it-IT"/>
        </w:rPr>
        <w:t xml:space="preserve">a e quindi </w:t>
      </w:r>
      <w:r w:rsidR="00D7351E">
        <w:rPr>
          <w:lang w:val="it-IT"/>
        </w:rPr>
        <w:t>con una t</w:t>
      </w:r>
      <w:r w:rsidR="00027025">
        <w:rPr>
          <w:lang w:val="it-IT"/>
        </w:rPr>
        <w:t xml:space="preserve">emperatura </w:t>
      </w:r>
      <w:r w:rsidR="00D7351E">
        <w:rPr>
          <w:lang w:val="it-IT"/>
        </w:rPr>
        <w:t>più alta rispetto a quella dell’impianto</w:t>
      </w:r>
      <w:r w:rsidRPr="00952EB8">
        <w:rPr>
          <w:lang w:val="it-IT"/>
        </w:rPr>
        <w:t xml:space="preserve"> [°C].</w:t>
      </w:r>
    </w:p>
    <w:p w14:paraId="63B0E851" w14:textId="3E062B38" w:rsidR="009F775E" w:rsidRPr="00D666D4" w:rsidRDefault="005570A3" w:rsidP="00487078">
      <w:pPr>
        <w:pStyle w:val="CE-StandardText"/>
        <w:numPr>
          <w:ilvl w:val="1"/>
          <w:numId w:val="38"/>
        </w:numPr>
        <w:rPr>
          <w:lang w:val="it-IT"/>
        </w:rPr>
      </w:pPr>
      <w:r w:rsidRPr="00D666D4">
        <w:rPr>
          <w:lang w:val="it-IT"/>
        </w:rPr>
        <w:t xml:space="preserve">Valore </w:t>
      </w:r>
      <w:r w:rsidR="00D7351E">
        <w:rPr>
          <w:lang w:val="it-IT"/>
        </w:rPr>
        <w:t xml:space="preserve">della potenza richiesta dall’impianto tramite la termoregolazione </w:t>
      </w:r>
      <w:r w:rsidRPr="00D666D4">
        <w:rPr>
          <w:lang w:val="it-IT"/>
        </w:rPr>
        <w:t>[kW]</w:t>
      </w:r>
      <w:r w:rsidR="009F775E" w:rsidRPr="00D666D4">
        <w:rPr>
          <w:lang w:val="it-IT"/>
        </w:rPr>
        <w:t>.</w:t>
      </w:r>
    </w:p>
    <w:p w14:paraId="1D703328" w14:textId="0DB4E6C7" w:rsidR="009F775E" w:rsidRPr="00952EB8" w:rsidRDefault="000776F0" w:rsidP="00325B77">
      <w:pPr>
        <w:pStyle w:val="CE-StandardText"/>
        <w:numPr>
          <w:ilvl w:val="1"/>
          <w:numId w:val="38"/>
        </w:numPr>
        <w:rPr>
          <w:lang w:val="it-IT"/>
        </w:rPr>
      </w:pPr>
      <w:r>
        <w:rPr>
          <w:lang w:val="it-IT"/>
        </w:rPr>
        <w:t xml:space="preserve">Potenza </w:t>
      </w:r>
      <w:r w:rsidR="00D7351E">
        <w:rPr>
          <w:lang w:val="it-IT"/>
        </w:rPr>
        <w:t>utile fornita dall</w:t>
      </w:r>
      <w:r w:rsidR="004279E3" w:rsidRPr="00952EB8">
        <w:rPr>
          <w:lang w:val="it-IT"/>
        </w:rPr>
        <w:t>a</w:t>
      </w:r>
      <w:r w:rsidR="005570A3" w:rsidRPr="00952EB8">
        <w:rPr>
          <w:lang w:val="it-IT"/>
        </w:rPr>
        <w:t xml:space="preserve"> caldaia [kW]</w:t>
      </w:r>
      <w:r w:rsidR="009F775E" w:rsidRPr="00952EB8">
        <w:rPr>
          <w:lang w:val="it-IT"/>
        </w:rPr>
        <w:t>.</w:t>
      </w:r>
    </w:p>
    <w:p w14:paraId="57BFC052" w14:textId="01CB202E" w:rsidR="009F775E" w:rsidRDefault="005570A3" w:rsidP="008F5AB1">
      <w:pPr>
        <w:pStyle w:val="CE-StandardText"/>
        <w:numPr>
          <w:ilvl w:val="1"/>
          <w:numId w:val="38"/>
        </w:numPr>
      </w:pPr>
      <w:proofErr w:type="spellStart"/>
      <w:r>
        <w:t>Temperatura</w:t>
      </w:r>
      <w:proofErr w:type="spellEnd"/>
      <w:r>
        <w:t xml:space="preserve"> </w:t>
      </w:r>
      <w:proofErr w:type="spellStart"/>
      <w:r>
        <w:t>dei</w:t>
      </w:r>
      <w:proofErr w:type="spellEnd"/>
      <w:r w:rsidR="009F775E">
        <w:t xml:space="preserve"> </w:t>
      </w:r>
      <w:proofErr w:type="spellStart"/>
      <w:r w:rsidR="009F775E">
        <w:t>fumi</w:t>
      </w:r>
      <w:proofErr w:type="spellEnd"/>
      <w:r>
        <w:t xml:space="preserve"> [°C]</w:t>
      </w:r>
      <w:r w:rsidR="009F775E">
        <w:t>.</w:t>
      </w:r>
    </w:p>
    <w:p w14:paraId="0B9906EC" w14:textId="5EB0AA99" w:rsidR="009F775E" w:rsidRPr="00952EB8" w:rsidRDefault="005570A3" w:rsidP="00E73107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>Valore di misura della sonda lambda (</w:t>
      </w:r>
      <w:proofErr w:type="spellStart"/>
      <w:r w:rsidRPr="00952EB8">
        <w:rPr>
          <w:lang w:val="it-IT"/>
        </w:rPr>
        <w:t>Vol</w:t>
      </w:r>
      <w:proofErr w:type="spellEnd"/>
      <w:r w:rsidRPr="00952EB8">
        <w:rPr>
          <w:lang w:val="it-IT"/>
        </w:rPr>
        <w:t>-% O</w:t>
      </w:r>
      <w:r w:rsidRPr="0021483F">
        <w:rPr>
          <w:vertAlign w:val="subscript"/>
          <w:lang w:val="it-IT"/>
        </w:rPr>
        <w:t>2</w:t>
      </w:r>
      <w:r w:rsidRPr="00952EB8">
        <w:rPr>
          <w:lang w:val="it-IT"/>
        </w:rPr>
        <w:t>)</w:t>
      </w:r>
      <w:r w:rsidR="00E73107" w:rsidRPr="00952EB8">
        <w:rPr>
          <w:lang w:val="it-IT"/>
        </w:rPr>
        <w:t>.</w:t>
      </w:r>
    </w:p>
    <w:p w14:paraId="1612426A" w14:textId="42B0956D" w:rsidR="003738EF" w:rsidRPr="00952EB8" w:rsidRDefault="0021483F" w:rsidP="003738EF">
      <w:pPr>
        <w:pStyle w:val="CE-StandardText"/>
        <w:numPr>
          <w:ilvl w:val="1"/>
          <w:numId w:val="38"/>
        </w:numPr>
        <w:rPr>
          <w:lang w:val="it-IT"/>
        </w:rPr>
      </w:pPr>
      <w:r w:rsidRPr="0021483F">
        <w:rPr>
          <w:lang w:val="it-IT"/>
        </w:rPr>
        <w:t>Valori di riferimento</w:t>
      </w:r>
      <w:r w:rsidR="005F4CD5" w:rsidRPr="00952EB8">
        <w:rPr>
          <w:color w:val="FF0000"/>
          <w:lang w:val="it-IT"/>
        </w:rPr>
        <w:t xml:space="preserve"> </w:t>
      </w:r>
      <w:r w:rsidR="005F4CD5" w:rsidRPr="00952EB8">
        <w:rPr>
          <w:lang w:val="it-IT"/>
        </w:rPr>
        <w:t>della v</w:t>
      </w:r>
      <w:r w:rsidR="00193C41" w:rsidRPr="00952EB8">
        <w:rPr>
          <w:lang w:val="it-IT"/>
        </w:rPr>
        <w:t xml:space="preserve">elocità di rotazione </w:t>
      </w:r>
      <w:r w:rsidR="005570A3" w:rsidRPr="00952EB8">
        <w:rPr>
          <w:lang w:val="it-IT"/>
        </w:rPr>
        <w:t>dei ventilatori dell'aria della caldaia [%].</w:t>
      </w:r>
    </w:p>
    <w:p w14:paraId="5E113E6C" w14:textId="6E918300" w:rsidR="002A7FEC" w:rsidRPr="00952EB8" w:rsidRDefault="002A7FEC" w:rsidP="002A7FEC">
      <w:pPr>
        <w:pStyle w:val="CE-StandardText"/>
        <w:ind w:left="360"/>
        <w:rPr>
          <w:lang w:val="it-IT"/>
        </w:rPr>
      </w:pPr>
      <w:r w:rsidRPr="00952EB8">
        <w:rPr>
          <w:lang w:val="it-IT"/>
        </w:rPr>
        <w:t xml:space="preserve">4.10. </w:t>
      </w:r>
      <w:r w:rsidR="0021483F" w:rsidRPr="0021483F">
        <w:rPr>
          <w:lang w:val="it-IT"/>
        </w:rPr>
        <w:t>Valori di riferimento</w:t>
      </w:r>
      <w:r w:rsidR="0021483F" w:rsidDel="0021483F">
        <w:rPr>
          <w:lang w:val="it-IT"/>
        </w:rPr>
        <w:t xml:space="preserve"> </w:t>
      </w:r>
      <w:r w:rsidR="00F10B38">
        <w:rPr>
          <w:lang w:val="it-IT"/>
        </w:rPr>
        <w:t>v</w:t>
      </w:r>
      <w:r w:rsidR="00193C41" w:rsidRPr="00952EB8">
        <w:rPr>
          <w:lang w:val="it-IT"/>
        </w:rPr>
        <w:t>elocità di rotazione</w:t>
      </w:r>
      <w:r w:rsidR="005570A3" w:rsidRPr="00952EB8">
        <w:rPr>
          <w:lang w:val="it-IT"/>
        </w:rPr>
        <w:t xml:space="preserve"> dei ventilatori dei gas di scarico della caldaia [%]. </w:t>
      </w:r>
    </w:p>
    <w:p w14:paraId="7DB7F449" w14:textId="53690F1E" w:rsidR="002A7FEC" w:rsidRPr="00952EB8" w:rsidRDefault="002A7FEC" w:rsidP="002A7FEC">
      <w:pPr>
        <w:pStyle w:val="CE-StandardText"/>
        <w:numPr>
          <w:ilvl w:val="1"/>
          <w:numId w:val="45"/>
        </w:numPr>
        <w:rPr>
          <w:lang w:val="it-IT"/>
        </w:rPr>
      </w:pPr>
      <w:r w:rsidRPr="00952EB8">
        <w:rPr>
          <w:lang w:val="it-IT"/>
        </w:rPr>
        <w:t xml:space="preserve">. </w:t>
      </w:r>
      <w:r w:rsidR="00D7351E">
        <w:rPr>
          <w:lang w:val="it-IT"/>
        </w:rPr>
        <w:t>Tiraggio</w:t>
      </w:r>
      <w:r w:rsidR="00EA1212">
        <w:rPr>
          <w:lang w:val="it-IT"/>
        </w:rPr>
        <w:t xml:space="preserve"> della</w:t>
      </w:r>
      <w:r w:rsidR="00193C41" w:rsidRPr="00952EB8">
        <w:rPr>
          <w:lang w:val="it-IT"/>
        </w:rPr>
        <w:t xml:space="preserve"> caldaia/gas di scarico</w:t>
      </w:r>
      <w:r w:rsidR="005570A3" w:rsidRPr="00952EB8">
        <w:rPr>
          <w:lang w:val="it-IT"/>
        </w:rPr>
        <w:t xml:space="preserve"> (variabile di riferimento ventilatore fumi</w:t>
      </w:r>
      <w:r w:rsidR="00992680" w:rsidRPr="00952EB8">
        <w:rPr>
          <w:lang w:val="it-IT"/>
        </w:rPr>
        <w:t>)</w:t>
      </w:r>
      <w:r w:rsidR="005570A3" w:rsidRPr="00952EB8">
        <w:rPr>
          <w:lang w:val="it-IT"/>
        </w:rPr>
        <w:t xml:space="preserve"> [mbar]</w:t>
      </w:r>
      <w:r w:rsidR="00E73107" w:rsidRPr="00952EB8">
        <w:rPr>
          <w:lang w:val="it-IT"/>
        </w:rPr>
        <w:t>.</w:t>
      </w:r>
    </w:p>
    <w:p w14:paraId="1530EA19" w14:textId="3532DD03" w:rsidR="002A7FEC" w:rsidRPr="00952EB8" w:rsidRDefault="002A7FEC" w:rsidP="002A7FEC">
      <w:pPr>
        <w:pStyle w:val="CE-StandardText"/>
        <w:numPr>
          <w:ilvl w:val="1"/>
          <w:numId w:val="45"/>
        </w:numPr>
        <w:rPr>
          <w:lang w:val="it-IT"/>
        </w:rPr>
      </w:pPr>
      <w:r w:rsidRPr="00952EB8">
        <w:rPr>
          <w:lang w:val="it-IT"/>
        </w:rPr>
        <w:t>.</w:t>
      </w:r>
      <w:r w:rsidR="005F4CD5" w:rsidRPr="00952EB8">
        <w:rPr>
          <w:lang w:val="it-IT"/>
        </w:rPr>
        <w:t xml:space="preserve"> </w:t>
      </w:r>
      <w:r w:rsidR="0021483F">
        <w:rPr>
          <w:lang w:val="it-IT"/>
        </w:rPr>
        <w:t xml:space="preserve">Segnalazione </w:t>
      </w:r>
      <w:r w:rsidR="005570A3" w:rsidRPr="00952EB8">
        <w:rPr>
          <w:lang w:val="it-IT"/>
        </w:rPr>
        <w:t>automatic</w:t>
      </w:r>
      <w:r w:rsidR="0021483F">
        <w:rPr>
          <w:lang w:val="it-IT"/>
        </w:rPr>
        <w:t>a</w:t>
      </w:r>
      <w:r w:rsidR="005570A3" w:rsidRPr="00952EB8">
        <w:rPr>
          <w:lang w:val="it-IT"/>
        </w:rPr>
        <w:t xml:space="preserve"> dei malfunzionamenti (con </w:t>
      </w:r>
      <w:r w:rsidR="009665BE" w:rsidRPr="00952EB8">
        <w:rPr>
          <w:lang w:val="it-IT"/>
        </w:rPr>
        <w:t xml:space="preserve">sistema di </w:t>
      </w:r>
      <w:r w:rsidR="00992680" w:rsidRPr="00952EB8">
        <w:rPr>
          <w:lang w:val="it-IT"/>
        </w:rPr>
        <w:t xml:space="preserve">notifica </w:t>
      </w:r>
      <w:r w:rsidR="005570A3" w:rsidRPr="00952EB8">
        <w:rPr>
          <w:lang w:val="it-IT"/>
        </w:rPr>
        <w:t>dei malfunzionamenti per alimentatore,</w:t>
      </w:r>
      <w:r w:rsidR="00193C41" w:rsidRPr="00952EB8">
        <w:rPr>
          <w:lang w:val="it-IT"/>
        </w:rPr>
        <w:t xml:space="preserve"> ventilatori</w:t>
      </w:r>
      <w:r w:rsidR="005570A3" w:rsidRPr="00952EB8">
        <w:rPr>
          <w:lang w:val="it-IT"/>
        </w:rPr>
        <w:t xml:space="preserve"> ausiliari, griglia e rimozione cenere, dispositivi di monitoraggio del livello della caldaia, sonda lambda e altri dispositivi di monitoraggio delle</w:t>
      </w:r>
      <w:r w:rsidR="004279E3" w:rsidRPr="00952EB8">
        <w:rPr>
          <w:lang w:val="it-IT"/>
        </w:rPr>
        <w:t xml:space="preserve"> emissioni</w:t>
      </w:r>
      <w:r w:rsidR="005570A3" w:rsidRPr="00952EB8">
        <w:rPr>
          <w:lang w:val="it-IT"/>
        </w:rPr>
        <w:t>, dispositivi di sicurezza, ecc</w:t>
      </w:r>
      <w:r w:rsidR="001E6CE1" w:rsidRPr="00952EB8">
        <w:rPr>
          <w:lang w:val="it-IT"/>
        </w:rPr>
        <w:t>.)</w:t>
      </w:r>
    </w:p>
    <w:p w14:paraId="5E2C1AD4" w14:textId="41267006" w:rsidR="005570A3" w:rsidRPr="00952EB8" w:rsidRDefault="005570A3" w:rsidP="002A7FEC">
      <w:pPr>
        <w:pStyle w:val="CE-StandardText"/>
        <w:ind w:left="360"/>
        <w:rPr>
          <w:lang w:val="it-IT"/>
        </w:rPr>
      </w:pPr>
      <w:r w:rsidRPr="00952EB8">
        <w:rPr>
          <w:lang w:val="it-IT"/>
        </w:rPr>
        <w:t xml:space="preserve">I valori elencati al punto 4 sono di solito registrati dal sistema di </w:t>
      </w:r>
      <w:r w:rsidR="000776F0">
        <w:rPr>
          <w:lang w:val="it-IT"/>
        </w:rPr>
        <w:t>comando e controllo</w:t>
      </w:r>
      <w:r w:rsidR="000776F0" w:rsidRPr="00952EB8">
        <w:rPr>
          <w:lang w:val="it-IT"/>
        </w:rPr>
        <w:t xml:space="preserve"> </w:t>
      </w:r>
      <w:r w:rsidRPr="00952EB8">
        <w:rPr>
          <w:lang w:val="it-IT"/>
        </w:rPr>
        <w:t xml:space="preserve">della caldaia. Una valutazione da parte del costruttore della caldaia, del progettista e dell'operatore dovrebbe essere possibile in caso di guasto o </w:t>
      </w:r>
      <w:r w:rsidR="005F4CD5" w:rsidRPr="0021483F">
        <w:rPr>
          <w:lang w:val="it-IT"/>
        </w:rPr>
        <w:t>per</w:t>
      </w:r>
      <w:r w:rsidR="00EA1212" w:rsidRPr="0021483F">
        <w:rPr>
          <w:lang w:val="it-IT"/>
        </w:rPr>
        <w:t xml:space="preserve"> l’ottimizzazione dell’impianto</w:t>
      </w:r>
      <w:r w:rsidR="005F4CD5" w:rsidRPr="0021483F">
        <w:rPr>
          <w:lang w:val="it-IT"/>
        </w:rPr>
        <w:t>.</w:t>
      </w:r>
    </w:p>
    <w:p w14:paraId="094E9DD2" w14:textId="13B91DFB" w:rsidR="00777574" w:rsidRPr="00952EB8" w:rsidRDefault="005570A3" w:rsidP="00B67F46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t xml:space="preserve">Temperature degli accumulatori </w:t>
      </w:r>
      <w:r w:rsidR="00492EFF">
        <w:rPr>
          <w:lang w:val="it-IT"/>
        </w:rPr>
        <w:t>termici (</w:t>
      </w:r>
      <w:proofErr w:type="spellStart"/>
      <w:r w:rsidR="00492EFF">
        <w:rPr>
          <w:lang w:val="it-IT"/>
        </w:rPr>
        <w:t>puffer</w:t>
      </w:r>
      <w:proofErr w:type="spellEnd"/>
      <w:r w:rsidR="00492EFF">
        <w:rPr>
          <w:lang w:val="it-IT"/>
        </w:rPr>
        <w:t>)</w:t>
      </w:r>
      <w:r w:rsidR="004279E3" w:rsidRPr="00952EB8">
        <w:rPr>
          <w:lang w:val="it-IT"/>
        </w:rPr>
        <w:t xml:space="preserve"> </w:t>
      </w:r>
      <w:r w:rsidRPr="00952EB8">
        <w:rPr>
          <w:lang w:val="it-IT"/>
        </w:rPr>
        <w:t xml:space="preserve">integrati </w:t>
      </w:r>
      <w:r w:rsidR="00626CE8" w:rsidRPr="00952EB8">
        <w:rPr>
          <w:lang w:val="it-IT"/>
        </w:rPr>
        <w:t>in</w:t>
      </w:r>
      <w:r w:rsidRPr="00952EB8">
        <w:rPr>
          <w:lang w:val="it-IT"/>
        </w:rPr>
        <w:t xml:space="preserve"> almeno cinque punti di misura equamente distribuiti sull'altezza dell'accumulatore di</w:t>
      </w:r>
      <w:r w:rsidR="004279E3" w:rsidRPr="00952EB8">
        <w:rPr>
          <w:lang w:val="it-IT"/>
        </w:rPr>
        <w:t xml:space="preserve"> calore</w:t>
      </w:r>
      <w:r w:rsidR="0021483F">
        <w:rPr>
          <w:lang w:val="it-IT"/>
        </w:rPr>
        <w:t xml:space="preserve"> (nel dettaglio deve essere condiviso con il Q-responsabile).</w:t>
      </w:r>
    </w:p>
    <w:p w14:paraId="11E41CD2" w14:textId="0A1A6818" w:rsidR="002A7FEC" w:rsidRPr="00952EB8" w:rsidRDefault="005570A3" w:rsidP="00B67F46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lastRenderedPageBreak/>
        <w:t xml:space="preserve">Risultato dell'ispezione standard (valvole di sicurezza, </w:t>
      </w:r>
      <w:r w:rsidR="00193C41" w:rsidRPr="00952EB8">
        <w:rPr>
          <w:lang w:val="it-IT"/>
        </w:rPr>
        <w:t>sistema di mantenimento della</w:t>
      </w:r>
      <w:r w:rsidRPr="00952EB8">
        <w:rPr>
          <w:lang w:val="it-IT"/>
        </w:rPr>
        <w:t xml:space="preserve"> pressione, </w:t>
      </w:r>
      <w:r w:rsidR="00BC7A2F" w:rsidRPr="00952EB8">
        <w:rPr>
          <w:lang w:val="it-IT"/>
        </w:rPr>
        <w:t>dispositivo di sicurezza per lo</w:t>
      </w:r>
      <w:r w:rsidRPr="00952EB8">
        <w:rPr>
          <w:lang w:val="it-IT"/>
        </w:rPr>
        <w:t xml:space="preserve"> scarico termico, impianto sprinkler, protezione </w:t>
      </w:r>
      <w:r w:rsidR="00193C41" w:rsidRPr="00952EB8">
        <w:rPr>
          <w:lang w:val="it-IT"/>
        </w:rPr>
        <w:t>contro il ritorno di fiamma,</w:t>
      </w:r>
      <w:r w:rsidRPr="00952EB8">
        <w:rPr>
          <w:lang w:val="it-IT"/>
        </w:rPr>
        <w:t xml:space="preserve"> protezione antincendio generale, norme ufficiali), risultato dell'</w:t>
      </w:r>
      <w:r w:rsidR="00193C41" w:rsidRPr="00952EB8">
        <w:rPr>
          <w:lang w:val="it-IT"/>
        </w:rPr>
        <w:t xml:space="preserve">ispezione </w:t>
      </w:r>
      <w:r w:rsidRPr="00952EB8">
        <w:rPr>
          <w:lang w:val="it-IT"/>
        </w:rPr>
        <w:t xml:space="preserve">visiva </w:t>
      </w:r>
      <w:r w:rsidR="00C5546A" w:rsidRPr="00952EB8">
        <w:rPr>
          <w:lang w:val="it-IT"/>
        </w:rPr>
        <w:t xml:space="preserve">delle </w:t>
      </w:r>
      <w:r w:rsidRPr="00952EB8">
        <w:rPr>
          <w:lang w:val="it-IT"/>
        </w:rPr>
        <w:t xml:space="preserve">caldaie e di altri </w:t>
      </w:r>
      <w:r w:rsidR="00193C41" w:rsidRPr="00952EB8">
        <w:rPr>
          <w:lang w:val="it-IT"/>
        </w:rPr>
        <w:t>componenti</w:t>
      </w:r>
      <w:r w:rsidRPr="00952EB8">
        <w:rPr>
          <w:lang w:val="it-IT"/>
        </w:rPr>
        <w:t xml:space="preserve"> (griglia, argilla refrattaria e condotti dei gas di scarico)</w:t>
      </w:r>
      <w:r w:rsidR="00E73107" w:rsidRPr="00952EB8">
        <w:rPr>
          <w:lang w:val="it-IT"/>
        </w:rPr>
        <w:t xml:space="preserve">. </w:t>
      </w:r>
    </w:p>
    <w:p w14:paraId="6CEE23F5" w14:textId="5C0F93D2" w:rsidR="005570A3" w:rsidRPr="0043018E" w:rsidRDefault="005570A3" w:rsidP="002A7FEC">
      <w:pPr>
        <w:pStyle w:val="CE-StandardText"/>
        <w:ind w:left="360"/>
        <w:rPr>
          <w:lang w:val="it-IT"/>
        </w:rPr>
      </w:pPr>
      <w:r w:rsidRPr="0043018E">
        <w:rPr>
          <w:lang w:val="it-IT"/>
        </w:rPr>
        <w:t>(</w:t>
      </w:r>
      <w:r w:rsidR="00626CE8" w:rsidRPr="0043018E">
        <w:rPr>
          <w:lang w:val="it-IT"/>
        </w:rPr>
        <w:t>da considerarsi come indicazione generale</w:t>
      </w:r>
      <w:r w:rsidRPr="0043018E">
        <w:rPr>
          <w:lang w:val="it-IT"/>
        </w:rPr>
        <w:t xml:space="preserve"> </w:t>
      </w:r>
      <w:r w:rsidR="00626CE8" w:rsidRPr="0043018E">
        <w:rPr>
          <w:lang w:val="it-IT"/>
        </w:rPr>
        <w:t>sulla</w:t>
      </w:r>
      <w:r w:rsidRPr="0043018E">
        <w:rPr>
          <w:lang w:val="it-IT"/>
        </w:rPr>
        <w:t xml:space="preserve"> necessità di</w:t>
      </w:r>
      <w:r w:rsidR="00AD32CD" w:rsidRPr="0043018E">
        <w:rPr>
          <w:lang w:val="it-IT"/>
        </w:rPr>
        <w:t xml:space="preserve"> attuare</w:t>
      </w:r>
      <w:r w:rsidRPr="0043018E">
        <w:rPr>
          <w:lang w:val="it-IT"/>
        </w:rPr>
        <w:t xml:space="preserve"> queste attività).</w:t>
      </w:r>
    </w:p>
    <w:p w14:paraId="46ACAD2D" w14:textId="26E2CD4E" w:rsidR="00E73107" w:rsidRPr="00952EB8" w:rsidRDefault="005570A3" w:rsidP="00B67F46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t>Dati idraulici e di rete</w:t>
      </w:r>
      <w:r w:rsidR="00E53195" w:rsidRPr="00952EB8">
        <w:rPr>
          <w:lang w:val="it-IT"/>
        </w:rPr>
        <w:t>:</w:t>
      </w:r>
    </w:p>
    <w:p w14:paraId="5EA6B76E" w14:textId="71831D87" w:rsidR="00E73107" w:rsidRPr="00952EB8" w:rsidRDefault="005570A3" w:rsidP="00E73107">
      <w:pPr>
        <w:pStyle w:val="CE-StandardText"/>
        <w:ind w:left="360"/>
        <w:rPr>
          <w:lang w:val="it-IT"/>
        </w:rPr>
      </w:pPr>
      <w:r w:rsidRPr="00952EB8">
        <w:rPr>
          <w:lang w:val="it-IT"/>
        </w:rPr>
        <w:t>(</w:t>
      </w:r>
      <w:r w:rsidR="005D7809" w:rsidRPr="0043018E">
        <w:rPr>
          <w:lang w:val="it-IT"/>
        </w:rPr>
        <w:t xml:space="preserve">È possibile </w:t>
      </w:r>
      <w:r w:rsidRPr="0043018E">
        <w:rPr>
          <w:lang w:val="it-IT"/>
        </w:rPr>
        <w:t xml:space="preserve">fornire questi dati </w:t>
      </w:r>
      <w:r w:rsidR="005D7809" w:rsidRPr="0043018E">
        <w:rPr>
          <w:lang w:val="it-IT"/>
        </w:rPr>
        <w:t>esclusivamente ai fini dell’ottimizzazione dell’impianto</w:t>
      </w:r>
      <w:r w:rsidRPr="00952EB8">
        <w:rPr>
          <w:lang w:val="it-IT"/>
        </w:rPr>
        <w:t>).</w:t>
      </w:r>
    </w:p>
    <w:p w14:paraId="068AF03A" w14:textId="480CD1D7" w:rsidR="00E73107" w:rsidRPr="00952EB8" w:rsidRDefault="005570A3" w:rsidP="00B67F46">
      <w:pPr>
        <w:pStyle w:val="CE-StandardText"/>
        <w:numPr>
          <w:ilvl w:val="1"/>
          <w:numId w:val="46"/>
        </w:numPr>
        <w:rPr>
          <w:lang w:val="it-IT"/>
        </w:rPr>
      </w:pPr>
      <w:r w:rsidRPr="00952EB8">
        <w:rPr>
          <w:lang w:val="it-IT"/>
        </w:rPr>
        <w:t xml:space="preserve">Temperatura </w:t>
      </w:r>
      <w:r w:rsidR="00BC7A2F" w:rsidRPr="00952EB8">
        <w:rPr>
          <w:lang w:val="it-IT"/>
        </w:rPr>
        <w:t xml:space="preserve">delle condutture </w:t>
      </w:r>
      <w:r w:rsidRPr="00952EB8">
        <w:rPr>
          <w:lang w:val="it-IT"/>
        </w:rPr>
        <w:t xml:space="preserve">principali di </w:t>
      </w:r>
      <w:r w:rsidR="00683BD4" w:rsidRPr="0043018E">
        <w:rPr>
          <w:lang w:val="it-IT"/>
        </w:rPr>
        <w:t>mandata</w:t>
      </w:r>
      <w:r w:rsidR="00683BD4" w:rsidRPr="00952EB8">
        <w:rPr>
          <w:lang w:val="it-IT"/>
        </w:rPr>
        <w:t xml:space="preserve"> </w:t>
      </w:r>
      <w:r w:rsidRPr="00952EB8">
        <w:rPr>
          <w:lang w:val="it-IT"/>
        </w:rPr>
        <w:t>e di ritorno [°C]</w:t>
      </w:r>
      <w:r w:rsidR="00E73107" w:rsidRPr="00952EB8">
        <w:rPr>
          <w:lang w:val="it-IT"/>
        </w:rPr>
        <w:t>.</w:t>
      </w:r>
    </w:p>
    <w:p w14:paraId="5A464679" w14:textId="7CE4012D" w:rsidR="00E73107" w:rsidRPr="00952EB8" w:rsidRDefault="005570A3" w:rsidP="00B67F46">
      <w:pPr>
        <w:pStyle w:val="CE-StandardText"/>
        <w:numPr>
          <w:ilvl w:val="1"/>
          <w:numId w:val="46"/>
        </w:numPr>
        <w:rPr>
          <w:lang w:val="it-IT"/>
        </w:rPr>
      </w:pPr>
      <w:r w:rsidRPr="00952EB8">
        <w:rPr>
          <w:lang w:val="it-IT"/>
        </w:rPr>
        <w:t xml:space="preserve">Perdita di </w:t>
      </w:r>
      <w:r w:rsidR="00EE2C87">
        <w:rPr>
          <w:lang w:val="it-IT"/>
        </w:rPr>
        <w:t>carico</w:t>
      </w:r>
      <w:r w:rsidR="00EE2C87" w:rsidRPr="00952EB8">
        <w:rPr>
          <w:lang w:val="it-IT"/>
        </w:rPr>
        <w:t xml:space="preserve"> </w:t>
      </w:r>
      <w:r w:rsidRPr="00952EB8">
        <w:rPr>
          <w:lang w:val="it-IT"/>
        </w:rPr>
        <w:t>della rete a carico nominale e a carico estivo</w:t>
      </w:r>
      <w:r w:rsidR="00E73107" w:rsidRPr="00952EB8">
        <w:rPr>
          <w:lang w:val="it-IT"/>
        </w:rPr>
        <w:t>.</w:t>
      </w:r>
    </w:p>
    <w:p w14:paraId="68CCE7BD" w14:textId="515DE14D" w:rsidR="00E73107" w:rsidRPr="00952EB8" w:rsidRDefault="005570A3" w:rsidP="00B67F46">
      <w:pPr>
        <w:pStyle w:val="CE-StandardText"/>
        <w:numPr>
          <w:ilvl w:val="1"/>
          <w:numId w:val="46"/>
        </w:numPr>
        <w:rPr>
          <w:lang w:val="it-IT"/>
        </w:rPr>
      </w:pPr>
      <w:r w:rsidRPr="00952EB8">
        <w:rPr>
          <w:lang w:val="it-IT"/>
        </w:rPr>
        <w:t xml:space="preserve">Per pompe </w:t>
      </w:r>
      <w:r w:rsidR="00EE2C87">
        <w:rPr>
          <w:lang w:val="it-IT"/>
        </w:rPr>
        <w:t xml:space="preserve">elettroniche </w:t>
      </w:r>
      <w:r w:rsidRPr="00952EB8">
        <w:rPr>
          <w:lang w:val="it-IT"/>
        </w:rPr>
        <w:t>di</w:t>
      </w:r>
      <w:r w:rsidR="00BC7A2F" w:rsidRPr="00952EB8">
        <w:rPr>
          <w:lang w:val="it-IT"/>
        </w:rPr>
        <w:t xml:space="preserve"> rete</w:t>
      </w:r>
      <w:r w:rsidR="0043018E">
        <w:rPr>
          <w:lang w:val="it-IT"/>
        </w:rPr>
        <w:t xml:space="preserve"> con velocità controllata</w:t>
      </w:r>
      <w:r w:rsidR="00BC7A2F" w:rsidRPr="00952EB8">
        <w:rPr>
          <w:lang w:val="it-IT"/>
        </w:rPr>
        <w:t xml:space="preserve"> </w:t>
      </w:r>
      <w:r w:rsidRPr="00952EB8">
        <w:rPr>
          <w:lang w:val="it-IT"/>
        </w:rPr>
        <w:t xml:space="preserve">- frequenza effettiva / </w:t>
      </w:r>
      <w:r w:rsidRPr="0043018E">
        <w:rPr>
          <w:lang w:val="it-IT"/>
        </w:rPr>
        <w:t>frequenza nominale</w:t>
      </w:r>
      <w:r w:rsidR="00E73107" w:rsidRPr="00952EB8">
        <w:rPr>
          <w:lang w:val="it-IT"/>
        </w:rPr>
        <w:t>.</w:t>
      </w:r>
    </w:p>
    <w:p w14:paraId="3BAB5296" w14:textId="68A141E8" w:rsidR="00E73107" w:rsidRPr="00952EB8" w:rsidRDefault="00BC7A2F" w:rsidP="00B67F46">
      <w:pPr>
        <w:pStyle w:val="CE-StandardText"/>
        <w:numPr>
          <w:ilvl w:val="1"/>
          <w:numId w:val="46"/>
        </w:numPr>
        <w:rPr>
          <w:lang w:val="it-IT"/>
        </w:rPr>
      </w:pPr>
      <w:r w:rsidRPr="00952EB8">
        <w:rPr>
          <w:lang w:val="it-IT"/>
        </w:rPr>
        <w:t>Funzionamento</w:t>
      </w:r>
      <w:r w:rsidR="005570A3" w:rsidRPr="00952EB8">
        <w:rPr>
          <w:lang w:val="it-IT"/>
        </w:rPr>
        <w:t xml:space="preserve"> critico del sistema</w:t>
      </w:r>
      <w:r w:rsidR="0043018E">
        <w:rPr>
          <w:lang w:val="it-IT"/>
        </w:rPr>
        <w:t xml:space="preserve"> </w:t>
      </w:r>
      <w:r w:rsidR="00A07ACA">
        <w:rPr>
          <w:lang w:val="it-IT"/>
        </w:rPr>
        <w:t>(</w:t>
      </w:r>
      <w:r w:rsidR="005570A3" w:rsidRPr="00952EB8">
        <w:rPr>
          <w:lang w:val="it-IT"/>
        </w:rPr>
        <w:t xml:space="preserve">pressione </w:t>
      </w:r>
      <w:r w:rsidRPr="00952EB8">
        <w:rPr>
          <w:lang w:val="it-IT"/>
        </w:rPr>
        <w:t>differenziale</w:t>
      </w:r>
      <w:r w:rsidR="00A07ACA">
        <w:rPr>
          <w:lang w:val="it-IT"/>
        </w:rPr>
        <w:t>)</w:t>
      </w:r>
      <w:r w:rsidR="005570A3" w:rsidRPr="00952EB8">
        <w:rPr>
          <w:lang w:val="it-IT"/>
        </w:rPr>
        <w:t xml:space="preserve"> </w:t>
      </w:r>
      <w:r w:rsidR="00A07ACA">
        <w:rPr>
          <w:lang w:val="it-IT"/>
        </w:rPr>
        <w:t>–</w:t>
      </w:r>
      <w:r w:rsidR="005570A3" w:rsidRPr="00952EB8">
        <w:rPr>
          <w:lang w:val="it-IT"/>
        </w:rPr>
        <w:t xml:space="preserve"> </w:t>
      </w:r>
      <w:r w:rsidR="00A07ACA">
        <w:rPr>
          <w:lang w:val="it-IT"/>
        </w:rPr>
        <w:t>analisi dei consumatori con caratteristiche di pressioni critiche (troppo alte o basse)</w:t>
      </w:r>
    </w:p>
    <w:p w14:paraId="6FD06846" w14:textId="11FBA9D1" w:rsidR="00E73107" w:rsidRPr="00952EB8" w:rsidRDefault="007847E6" w:rsidP="00B67F46">
      <w:pPr>
        <w:pStyle w:val="CE-StandardText"/>
        <w:numPr>
          <w:ilvl w:val="1"/>
          <w:numId w:val="46"/>
        </w:numPr>
        <w:rPr>
          <w:lang w:val="it-IT"/>
        </w:rPr>
      </w:pPr>
      <w:r w:rsidRPr="00952EB8">
        <w:rPr>
          <w:lang w:val="it-IT"/>
        </w:rPr>
        <w:t>Valore di</w:t>
      </w:r>
      <w:r w:rsidR="0043018E">
        <w:rPr>
          <w:lang w:val="it-IT"/>
        </w:rPr>
        <w:t xml:space="preserve"> riferimento</w:t>
      </w:r>
      <w:r w:rsidR="00E00F8C" w:rsidRPr="00952EB8">
        <w:rPr>
          <w:color w:val="FF0000"/>
          <w:lang w:val="it-IT"/>
        </w:rPr>
        <w:t xml:space="preserve"> </w:t>
      </w:r>
      <w:r w:rsidR="00E00F8C" w:rsidRPr="00952EB8">
        <w:rPr>
          <w:lang w:val="it-IT"/>
        </w:rPr>
        <w:t xml:space="preserve">e posizione reale </w:t>
      </w:r>
      <w:r w:rsidRPr="00952EB8">
        <w:rPr>
          <w:lang w:val="it-IT"/>
        </w:rPr>
        <w:t xml:space="preserve">della </w:t>
      </w:r>
      <w:r w:rsidR="00E00F8C" w:rsidRPr="00952EB8">
        <w:rPr>
          <w:lang w:val="it-IT"/>
        </w:rPr>
        <w:t xml:space="preserve">valvola miscelatrice per la regolazione della temperatura di mandata principale a </w:t>
      </w:r>
      <w:r w:rsidR="005570A3" w:rsidRPr="00952EB8">
        <w:rPr>
          <w:lang w:val="it-IT"/>
        </w:rPr>
        <w:t>carico nominale e a carico estivo</w:t>
      </w:r>
      <w:r w:rsidR="00E73107" w:rsidRPr="00952EB8">
        <w:rPr>
          <w:lang w:val="it-IT"/>
        </w:rPr>
        <w:t xml:space="preserve">. </w:t>
      </w:r>
    </w:p>
    <w:p w14:paraId="5E0E1980" w14:textId="7EAE80A7" w:rsidR="00E73107" w:rsidRPr="00952EB8" w:rsidRDefault="005570A3" w:rsidP="00B67F46">
      <w:pPr>
        <w:pStyle w:val="CE-StandardText"/>
        <w:numPr>
          <w:ilvl w:val="1"/>
          <w:numId w:val="46"/>
        </w:numPr>
        <w:rPr>
          <w:lang w:val="it-IT"/>
        </w:rPr>
      </w:pPr>
      <w:r w:rsidRPr="00952EB8">
        <w:rPr>
          <w:lang w:val="it-IT"/>
        </w:rPr>
        <w:t>Risultato dell'</w:t>
      </w:r>
      <w:r w:rsidR="00E00F8C" w:rsidRPr="00952EB8">
        <w:rPr>
          <w:lang w:val="it-IT"/>
        </w:rPr>
        <w:t xml:space="preserve">analisi dell'acqua di riscaldamento </w:t>
      </w:r>
      <w:r w:rsidRPr="00952EB8">
        <w:rPr>
          <w:lang w:val="it-IT"/>
        </w:rPr>
        <w:t>secondo le</w:t>
      </w:r>
      <w:r w:rsidR="004E21AB" w:rsidRPr="00952EB8">
        <w:rPr>
          <w:lang w:val="it-IT"/>
        </w:rPr>
        <w:t xml:space="preserve"> norme</w:t>
      </w:r>
      <w:r w:rsidR="00992680" w:rsidRPr="00952EB8">
        <w:rPr>
          <w:lang w:val="it-IT"/>
        </w:rPr>
        <w:t xml:space="preserve"> nazionali </w:t>
      </w:r>
      <w:r w:rsidR="007847E6" w:rsidRPr="00952EB8">
        <w:rPr>
          <w:lang w:val="it-IT"/>
        </w:rPr>
        <w:t>vigenti</w:t>
      </w:r>
      <w:r w:rsidR="00E73107" w:rsidRPr="00952EB8">
        <w:rPr>
          <w:lang w:val="it-IT"/>
        </w:rPr>
        <w:t>.</w:t>
      </w:r>
    </w:p>
    <w:p w14:paraId="07BD9DD7" w14:textId="01564483" w:rsidR="00E73107" w:rsidRDefault="005570A3" w:rsidP="00B67F46">
      <w:pPr>
        <w:pStyle w:val="CE-StandardText"/>
        <w:numPr>
          <w:ilvl w:val="0"/>
          <w:numId w:val="38"/>
        </w:numPr>
      </w:pPr>
      <w:proofErr w:type="spellStart"/>
      <w:r>
        <w:t>Dati</w:t>
      </w:r>
      <w:proofErr w:type="spellEnd"/>
      <w:r>
        <w:t xml:space="preserve"> </w:t>
      </w:r>
      <w:proofErr w:type="spellStart"/>
      <w:r>
        <w:t>sulle</w:t>
      </w:r>
      <w:proofErr w:type="spellEnd"/>
      <w:r w:rsidR="00E73107">
        <w:t xml:space="preserve"> </w:t>
      </w:r>
      <w:proofErr w:type="spellStart"/>
      <w:r w:rsidR="00E73107">
        <w:t>emissioni</w:t>
      </w:r>
      <w:proofErr w:type="spellEnd"/>
      <w:r w:rsidR="00E53195">
        <w:t>:</w:t>
      </w:r>
    </w:p>
    <w:p w14:paraId="57B3220B" w14:textId="0C163629" w:rsidR="00E73107" w:rsidRPr="00952EB8" w:rsidRDefault="005570A3" w:rsidP="00B67F46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>Risultato di una misurazione delle emissioni a carico &gt; 80 %.</w:t>
      </w:r>
    </w:p>
    <w:p w14:paraId="148A03B0" w14:textId="1360A3AD" w:rsidR="00B67F46" w:rsidRPr="00952EB8" w:rsidRDefault="005570A3" w:rsidP="00B67F46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Risultato di una misurazione delle emissioni </w:t>
      </w:r>
      <w:r w:rsidR="00683BD4" w:rsidRPr="00952EB8">
        <w:rPr>
          <w:lang w:val="it-IT"/>
        </w:rPr>
        <w:t>a</w:t>
      </w:r>
      <w:r w:rsidRPr="00952EB8">
        <w:rPr>
          <w:lang w:val="it-IT"/>
        </w:rPr>
        <w:t xml:space="preserve"> carico estivo (da maggio ad agosto; al momento della misurazione l'impianto dovrebbe trovarsi nel range dei più bassi carichi parziali richiesti </w:t>
      </w:r>
      <w:r w:rsidR="00683BD4" w:rsidRPr="00952EB8">
        <w:rPr>
          <w:lang w:val="it-IT"/>
        </w:rPr>
        <w:t>nel corso dell’anno</w:t>
      </w:r>
      <w:r w:rsidRPr="00952EB8">
        <w:rPr>
          <w:lang w:val="it-IT"/>
        </w:rPr>
        <w:t>)</w:t>
      </w:r>
      <w:r w:rsidR="00E73107" w:rsidRPr="00952EB8">
        <w:rPr>
          <w:lang w:val="it-IT"/>
        </w:rPr>
        <w:t xml:space="preserve">. </w:t>
      </w:r>
    </w:p>
    <w:p w14:paraId="181AF1AF" w14:textId="3D670751" w:rsidR="00E73107" w:rsidRPr="00952EB8" w:rsidRDefault="005570A3" w:rsidP="00B67F46">
      <w:pPr>
        <w:pStyle w:val="CE-StandardText"/>
        <w:numPr>
          <w:ilvl w:val="0"/>
          <w:numId w:val="38"/>
        </w:numPr>
        <w:rPr>
          <w:lang w:val="it-IT"/>
        </w:rPr>
      </w:pPr>
      <w:r w:rsidRPr="00952EB8">
        <w:rPr>
          <w:lang w:val="it-IT"/>
        </w:rPr>
        <w:t xml:space="preserve">Formato dei dati richiesti, intervallo di registrazione e </w:t>
      </w:r>
      <w:r w:rsidR="009665BE" w:rsidRPr="00952EB8">
        <w:rPr>
          <w:lang w:val="it-IT"/>
        </w:rPr>
        <w:t>precisione</w:t>
      </w:r>
      <w:r w:rsidR="00E53195" w:rsidRPr="00952EB8">
        <w:rPr>
          <w:lang w:val="it-IT"/>
        </w:rPr>
        <w:t>:</w:t>
      </w:r>
    </w:p>
    <w:p w14:paraId="03673CCF" w14:textId="6E88C16B" w:rsidR="005570A3" w:rsidRPr="00952EB8" w:rsidRDefault="005570A3" w:rsidP="00B67F46">
      <w:pPr>
        <w:pStyle w:val="CE-StandardText"/>
        <w:numPr>
          <w:ilvl w:val="1"/>
          <w:numId w:val="38"/>
        </w:numPr>
        <w:rPr>
          <w:lang w:val="it-IT"/>
        </w:rPr>
      </w:pPr>
      <w:r w:rsidRPr="00952EB8">
        <w:rPr>
          <w:lang w:val="it-IT"/>
        </w:rPr>
        <w:t xml:space="preserve">Un formato uniforme dei dati dovrebbe essere applicato per facilitare il monitoraggio e la valutazione da parte di </w:t>
      </w:r>
      <w:r w:rsidR="00992680" w:rsidRPr="00952EB8">
        <w:rPr>
          <w:lang w:val="it-IT"/>
        </w:rPr>
        <w:t>esperti interni ed esterni</w:t>
      </w:r>
      <w:r w:rsidRPr="00952EB8">
        <w:rPr>
          <w:lang w:val="it-IT"/>
        </w:rPr>
        <w:t xml:space="preserve">. Ciò </w:t>
      </w:r>
      <w:r w:rsidR="00992680" w:rsidRPr="00952EB8">
        <w:rPr>
          <w:lang w:val="it-IT"/>
        </w:rPr>
        <w:t xml:space="preserve">potrebbe </w:t>
      </w:r>
      <w:r w:rsidRPr="00952EB8">
        <w:rPr>
          <w:lang w:val="it-IT"/>
        </w:rPr>
        <w:t>anche richiedere l'adattamento dei prodotti da parte dei fornitori d</w:t>
      </w:r>
      <w:r w:rsidR="008E477A" w:rsidRPr="00952EB8">
        <w:rPr>
          <w:lang w:val="it-IT"/>
        </w:rPr>
        <w:t>ei sistemi di</w:t>
      </w:r>
      <w:r w:rsidRPr="00952EB8">
        <w:rPr>
          <w:lang w:val="it-IT"/>
        </w:rPr>
        <w:t xml:space="preserve"> controllo. Nel sistema di acquisizione dati di produzione deve essere implementata</w:t>
      </w:r>
      <w:r w:rsidR="00992680" w:rsidRPr="00952EB8">
        <w:rPr>
          <w:lang w:val="it-IT"/>
        </w:rPr>
        <w:t xml:space="preserve"> un'</w:t>
      </w:r>
      <w:r w:rsidRPr="00952EB8">
        <w:rPr>
          <w:lang w:val="it-IT"/>
        </w:rPr>
        <w:t>interfaccia dati per i dati operativi</w:t>
      </w:r>
      <w:r w:rsidR="009B7EEB" w:rsidRPr="00952EB8">
        <w:rPr>
          <w:lang w:val="it-IT"/>
        </w:rPr>
        <w:t xml:space="preserve">. </w:t>
      </w:r>
      <w:r w:rsidRPr="00952EB8">
        <w:rPr>
          <w:lang w:val="it-IT"/>
        </w:rPr>
        <w:t xml:space="preserve">Questa interfaccia </w:t>
      </w:r>
      <w:r w:rsidR="008E477A" w:rsidRPr="00952EB8">
        <w:rPr>
          <w:lang w:val="it-IT"/>
        </w:rPr>
        <w:t>deve permettere</w:t>
      </w:r>
      <w:r w:rsidRPr="00952EB8">
        <w:rPr>
          <w:lang w:val="it-IT"/>
        </w:rPr>
        <w:t xml:space="preserve"> di copiare i dati (</w:t>
      </w:r>
      <w:r w:rsidR="00E00F8C" w:rsidRPr="00952EB8">
        <w:rPr>
          <w:lang w:val="it-IT"/>
        </w:rPr>
        <w:t xml:space="preserve">es. </w:t>
      </w:r>
      <w:r w:rsidRPr="00952EB8">
        <w:rPr>
          <w:lang w:val="it-IT"/>
        </w:rPr>
        <w:t xml:space="preserve">file CSV) su un supporto dati esterno. La sequenza dei dati, la </w:t>
      </w:r>
      <w:r w:rsidR="00992680" w:rsidRPr="00952EB8">
        <w:rPr>
          <w:lang w:val="it-IT"/>
        </w:rPr>
        <w:t>precisione</w:t>
      </w:r>
      <w:r w:rsidRPr="00952EB8">
        <w:rPr>
          <w:lang w:val="it-IT"/>
        </w:rPr>
        <w:t>, l'</w:t>
      </w:r>
      <w:r w:rsidR="00992680" w:rsidRPr="00952EB8">
        <w:rPr>
          <w:lang w:val="it-IT"/>
        </w:rPr>
        <w:t>accuratezza</w:t>
      </w:r>
      <w:r w:rsidRPr="00952EB8">
        <w:rPr>
          <w:lang w:val="it-IT"/>
        </w:rPr>
        <w:t xml:space="preserve">, l'intervallo di registrazione ed il formato di memorizzazione </w:t>
      </w:r>
      <w:r w:rsidR="008E477A" w:rsidRPr="00952EB8">
        <w:rPr>
          <w:lang w:val="it-IT"/>
        </w:rPr>
        <w:t xml:space="preserve">vanno </w:t>
      </w:r>
      <w:r w:rsidRPr="00952EB8">
        <w:rPr>
          <w:lang w:val="it-IT"/>
        </w:rPr>
        <w:t xml:space="preserve">implementati secondo gli </w:t>
      </w:r>
      <w:r w:rsidR="009665BE" w:rsidRPr="00952EB8">
        <w:rPr>
          <w:lang w:val="it-IT"/>
        </w:rPr>
        <w:t>standard</w:t>
      </w:r>
      <w:r w:rsidR="00B67F46" w:rsidRPr="00952EB8">
        <w:rPr>
          <w:lang w:val="it-IT"/>
        </w:rPr>
        <w:t xml:space="preserve"> validi </w:t>
      </w:r>
      <w:r w:rsidRPr="00952EB8">
        <w:rPr>
          <w:lang w:val="it-IT"/>
        </w:rPr>
        <w:t>al momento</w:t>
      </w:r>
      <w:r w:rsidR="00FA2712">
        <w:rPr>
          <w:lang w:val="it-IT"/>
        </w:rPr>
        <w:t xml:space="preserve"> dell’applicazione</w:t>
      </w:r>
      <w:r w:rsidR="008E477A" w:rsidRPr="00952EB8">
        <w:rPr>
          <w:lang w:val="it-IT"/>
        </w:rPr>
        <w:t xml:space="preserve">. </w:t>
      </w:r>
      <w:r w:rsidRPr="00952EB8">
        <w:rPr>
          <w:lang w:val="it-IT"/>
        </w:rPr>
        <w:t xml:space="preserve">(Annotare il numero di versione nel nome del file per </w:t>
      </w:r>
      <w:r w:rsidRPr="0043018E">
        <w:rPr>
          <w:lang w:val="it-IT"/>
        </w:rPr>
        <w:t xml:space="preserve">una </w:t>
      </w:r>
      <w:r w:rsidR="008E477A" w:rsidRPr="0043018E">
        <w:rPr>
          <w:lang w:val="it-IT"/>
        </w:rPr>
        <w:t xml:space="preserve">valutazione </w:t>
      </w:r>
      <w:r w:rsidRPr="0043018E">
        <w:rPr>
          <w:lang w:val="it-IT"/>
        </w:rPr>
        <w:t>automatica</w:t>
      </w:r>
      <w:r w:rsidR="00FA2712" w:rsidRPr="0043018E">
        <w:rPr>
          <w:lang w:val="it-IT"/>
        </w:rPr>
        <w:t xml:space="preserve"> successiva</w:t>
      </w:r>
      <w:r w:rsidRPr="00952EB8">
        <w:rPr>
          <w:lang w:val="it-IT"/>
        </w:rPr>
        <w:t>).</w:t>
      </w:r>
    </w:p>
    <w:p w14:paraId="0D338245" w14:textId="7E7A7E7F" w:rsidR="008E5ACB" w:rsidRDefault="008E477A" w:rsidP="008E5ACB">
      <w:pPr>
        <w:pStyle w:val="CE-StandardText"/>
        <w:numPr>
          <w:ilvl w:val="1"/>
          <w:numId w:val="38"/>
        </w:numPr>
      </w:pPr>
      <w:proofErr w:type="spellStart"/>
      <w:r>
        <w:t>Accuratezza</w:t>
      </w:r>
      <w:proofErr w:type="spellEnd"/>
      <w:r w:rsidR="005570A3">
        <w:t xml:space="preserve"> </w:t>
      </w:r>
      <w:proofErr w:type="spellStart"/>
      <w:r w:rsidR="005570A3">
        <w:t>dei</w:t>
      </w:r>
      <w:proofErr w:type="spellEnd"/>
      <w:r w:rsidR="005570A3">
        <w:t xml:space="preserve"> </w:t>
      </w:r>
      <w:proofErr w:type="spellStart"/>
      <w:r w:rsidR="005570A3">
        <w:t>dati</w:t>
      </w:r>
      <w:proofErr w:type="spellEnd"/>
      <w:r w:rsidR="005570A3">
        <w:t xml:space="preserve"> </w:t>
      </w:r>
      <w:proofErr w:type="spellStart"/>
      <w:r w:rsidR="005570A3">
        <w:t>registrati</w:t>
      </w:r>
      <w:proofErr w:type="spellEnd"/>
      <w:r w:rsidR="00E73107">
        <w:t>.</w:t>
      </w:r>
    </w:p>
    <w:p w14:paraId="4B57A082" w14:textId="35EA09DA" w:rsidR="00C50F2C" w:rsidRPr="00952EB8" w:rsidRDefault="005570A3" w:rsidP="008E5ACB">
      <w:pPr>
        <w:pStyle w:val="CE-StandardText"/>
        <w:spacing w:before="0"/>
        <w:ind w:left="794"/>
        <w:rPr>
          <w:lang w:val="it-IT"/>
        </w:rPr>
      </w:pPr>
      <w:r w:rsidRPr="00952EB8">
        <w:rPr>
          <w:lang w:val="it-IT"/>
        </w:rPr>
        <w:t xml:space="preserve">Contatori di calore secondo le </w:t>
      </w:r>
      <w:r w:rsidR="004E21AB" w:rsidRPr="00952EB8">
        <w:rPr>
          <w:lang w:val="it-IT"/>
        </w:rPr>
        <w:t>norme</w:t>
      </w:r>
      <w:r w:rsidR="00193FE2" w:rsidRPr="00952EB8">
        <w:rPr>
          <w:lang w:val="it-IT"/>
        </w:rPr>
        <w:t xml:space="preserve"> e le disposizioni</w:t>
      </w:r>
      <w:r w:rsidR="004E21AB" w:rsidRPr="00952EB8">
        <w:rPr>
          <w:lang w:val="it-IT"/>
        </w:rPr>
        <w:t xml:space="preserve"> vigenti</w:t>
      </w:r>
      <w:r w:rsidR="00193FE2" w:rsidRPr="00952EB8">
        <w:rPr>
          <w:lang w:val="it-IT"/>
        </w:rPr>
        <w:t xml:space="preserve"> e</w:t>
      </w:r>
      <w:r w:rsidR="009516D8" w:rsidRPr="00952EB8">
        <w:rPr>
          <w:lang w:val="it-IT"/>
        </w:rPr>
        <w:t xml:space="preserve"> nazionali</w:t>
      </w:r>
      <w:r w:rsidR="00E00F8C" w:rsidRPr="00952EB8">
        <w:rPr>
          <w:lang w:val="it-IT"/>
        </w:rPr>
        <w:t xml:space="preserve"> (soprattutto se utilizzati per la fatturazione!)</w:t>
      </w:r>
      <w:r w:rsidR="00992680" w:rsidRPr="00952EB8">
        <w:rPr>
          <w:lang w:val="it-IT"/>
        </w:rPr>
        <w:t xml:space="preserve">. </w:t>
      </w:r>
      <w:r w:rsidR="00FA2712" w:rsidRPr="0043018E">
        <w:rPr>
          <w:color w:val="FF0000"/>
          <w:lang w:val="it-IT"/>
        </w:rPr>
        <w:t xml:space="preserve"> </w:t>
      </w:r>
      <w:r w:rsidR="00FA2712" w:rsidRPr="0043018E">
        <w:rPr>
          <w:lang w:val="it-IT"/>
        </w:rPr>
        <w:t>Le</w:t>
      </w:r>
      <w:r w:rsidRPr="0043018E">
        <w:rPr>
          <w:color w:val="FF0000"/>
          <w:lang w:val="it-IT"/>
        </w:rPr>
        <w:t xml:space="preserve"> </w:t>
      </w:r>
      <w:r w:rsidRPr="0043018E">
        <w:rPr>
          <w:lang w:val="it-IT"/>
        </w:rPr>
        <w:t>temperature</w:t>
      </w:r>
      <w:r w:rsidRPr="00952EB8">
        <w:rPr>
          <w:lang w:val="it-IT"/>
        </w:rPr>
        <w:t xml:space="preserve"> con una cifra decimale; i flussi di volume non utilizzati per la fatturazione con una precisione del +/- 2 %; tutte le altre quantità con una </w:t>
      </w:r>
      <w:r w:rsidR="00AF7BDB" w:rsidRPr="00952EB8">
        <w:rPr>
          <w:lang w:val="it-IT"/>
        </w:rPr>
        <w:t>cifra</w:t>
      </w:r>
      <w:r w:rsidRPr="00952EB8">
        <w:rPr>
          <w:lang w:val="it-IT"/>
        </w:rPr>
        <w:t xml:space="preserve"> decimale</w:t>
      </w:r>
      <w:r w:rsidR="00E73107" w:rsidRPr="00952EB8">
        <w:rPr>
          <w:lang w:val="it-IT"/>
        </w:rPr>
        <w:t>.</w:t>
      </w:r>
    </w:p>
    <w:p w14:paraId="61777642" w14:textId="77777777" w:rsidR="00C167B3" w:rsidRPr="00952EB8" w:rsidRDefault="00C167B3" w:rsidP="009A4102">
      <w:pPr>
        <w:pStyle w:val="CE-StandardText"/>
        <w:ind w:left="709"/>
        <w:rPr>
          <w:lang w:val="it-IT"/>
        </w:rPr>
      </w:pPr>
    </w:p>
    <w:p w14:paraId="4CA028B9" w14:textId="77777777" w:rsidR="00C167B3" w:rsidRPr="00952EB8" w:rsidRDefault="00C167B3" w:rsidP="009A4102">
      <w:pPr>
        <w:pStyle w:val="CE-StandardText"/>
        <w:ind w:left="709"/>
        <w:rPr>
          <w:lang w:val="it-IT"/>
        </w:rPr>
      </w:pPr>
    </w:p>
    <w:p w14:paraId="00FE3BC7" w14:textId="77CC967C" w:rsidR="00C167B3" w:rsidRDefault="00C167B3" w:rsidP="00C167B3">
      <w:pPr>
        <w:pStyle w:val="CE-StandardText"/>
      </w:pPr>
      <w:r>
        <w:rPr>
          <w:noProof/>
          <w:lang w:eastAsia="en-GB"/>
        </w:rPr>
        <w:drawing>
          <wp:inline distT="0" distB="0" distL="0" distR="0" wp14:anchorId="7EB61B57" wp14:editId="2B43C208">
            <wp:extent cx="2076450" cy="783758"/>
            <wp:effectExtent l="0" t="0" r="0" b="0"/>
            <wp:docPr id="413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6" name="Grafik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834" cy="789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4B25B" w14:textId="270AF6BF" w:rsidR="00293EC4" w:rsidRPr="00952EB8" w:rsidRDefault="00C167B3" w:rsidP="00C167B3">
      <w:pPr>
        <w:pStyle w:val="CE-StandardText"/>
        <w:rPr>
          <w:lang w:val="it-IT"/>
        </w:rPr>
      </w:pPr>
      <w:r w:rsidRPr="00952EB8">
        <w:rPr>
          <w:lang w:val="it-IT"/>
        </w:rPr>
        <w:t xml:space="preserve">Questo documento è stato tradotto </w:t>
      </w:r>
      <w:r w:rsidR="00E00F8C" w:rsidRPr="00952EB8">
        <w:rPr>
          <w:lang w:val="it-IT"/>
        </w:rPr>
        <w:t>sulla base</w:t>
      </w:r>
      <w:r w:rsidRPr="00952EB8">
        <w:rPr>
          <w:lang w:val="it-IT"/>
        </w:rPr>
        <w:t xml:space="preserve"> del</w:t>
      </w:r>
      <w:r w:rsidR="008E494C" w:rsidRPr="00952EB8">
        <w:rPr>
          <w:lang w:val="it-IT"/>
        </w:rPr>
        <w:t xml:space="preserve"> documento </w:t>
      </w:r>
      <w:r w:rsidRPr="00952EB8">
        <w:rPr>
          <w:lang w:val="it-IT"/>
        </w:rPr>
        <w:t xml:space="preserve">tedesco </w:t>
      </w:r>
      <w:r w:rsidR="00E00F8C" w:rsidRPr="00952EB8">
        <w:rPr>
          <w:lang w:val="it-IT"/>
        </w:rPr>
        <w:t>"</w:t>
      </w:r>
      <w:proofErr w:type="spellStart"/>
      <w:r w:rsidR="008E494C" w:rsidRPr="00952EB8">
        <w:rPr>
          <w:lang w:val="it-IT"/>
        </w:rPr>
        <w:t>Infoblatt</w:t>
      </w:r>
      <w:proofErr w:type="spellEnd"/>
      <w:r w:rsidR="008E494C" w:rsidRPr="00952EB8">
        <w:rPr>
          <w:lang w:val="it-IT"/>
        </w:rPr>
        <w:t xml:space="preserve"> </w:t>
      </w:r>
      <w:proofErr w:type="spellStart"/>
      <w:r w:rsidR="008E494C" w:rsidRPr="00952EB8">
        <w:rPr>
          <w:lang w:val="it-IT"/>
        </w:rPr>
        <w:t>Messtechnische</w:t>
      </w:r>
      <w:proofErr w:type="spellEnd"/>
      <w:r w:rsidR="008E494C" w:rsidRPr="00952EB8">
        <w:rPr>
          <w:lang w:val="it-IT"/>
        </w:rPr>
        <w:t xml:space="preserve"> </w:t>
      </w:r>
      <w:proofErr w:type="spellStart"/>
      <w:r w:rsidR="008E494C" w:rsidRPr="00952EB8">
        <w:rPr>
          <w:lang w:val="it-IT"/>
        </w:rPr>
        <w:t>Heizwerksausrüstung</w:t>
      </w:r>
      <w:proofErr w:type="spellEnd"/>
      <w:r w:rsidR="008E494C" w:rsidRPr="00952EB8">
        <w:rPr>
          <w:lang w:val="it-IT"/>
        </w:rPr>
        <w:t xml:space="preserve"> V3.pdf</w:t>
      </w:r>
      <w:r w:rsidR="00E00F8C" w:rsidRPr="00952EB8">
        <w:rPr>
          <w:lang w:val="it-IT"/>
        </w:rPr>
        <w:t>"</w:t>
      </w:r>
      <w:r w:rsidR="008E494C" w:rsidRPr="00952EB8">
        <w:rPr>
          <w:lang w:val="it-IT"/>
        </w:rPr>
        <w:t>,</w:t>
      </w:r>
      <w:r w:rsidR="009D46A8" w:rsidRPr="00952EB8">
        <w:rPr>
          <w:lang w:val="it-IT"/>
        </w:rPr>
        <w:t xml:space="preserve"> sviluppato </w:t>
      </w:r>
      <w:r w:rsidR="00032235" w:rsidRPr="00952EB8">
        <w:rPr>
          <w:lang w:val="it-IT"/>
        </w:rPr>
        <w:t xml:space="preserve">nell’ambito del </w:t>
      </w:r>
      <w:r w:rsidR="00ED6305" w:rsidRPr="00952EB8">
        <w:rPr>
          <w:lang w:val="it-IT"/>
        </w:rPr>
        <w:t>programma</w:t>
      </w:r>
      <w:r w:rsidR="009D46A8" w:rsidRPr="00952EB8">
        <w:rPr>
          <w:lang w:val="it-IT"/>
        </w:rPr>
        <w:t xml:space="preserve"> </w:t>
      </w:r>
      <w:r w:rsidR="00E00F8C" w:rsidRPr="00952EB8">
        <w:rPr>
          <w:lang w:val="it-IT"/>
        </w:rPr>
        <w:t>"</w:t>
      </w:r>
      <w:proofErr w:type="spellStart"/>
      <w:r w:rsidR="009D46A8" w:rsidRPr="00952EB8">
        <w:rPr>
          <w:lang w:val="it-IT"/>
        </w:rPr>
        <w:t>klimaaktiv</w:t>
      </w:r>
      <w:proofErr w:type="spellEnd"/>
      <w:r w:rsidRPr="00952EB8">
        <w:rPr>
          <w:lang w:val="it-IT"/>
        </w:rPr>
        <w:t xml:space="preserve"> QM </w:t>
      </w:r>
      <w:proofErr w:type="spellStart"/>
      <w:r w:rsidRPr="00952EB8">
        <w:rPr>
          <w:lang w:val="it-IT"/>
        </w:rPr>
        <w:t>Heizwerke</w:t>
      </w:r>
      <w:proofErr w:type="spellEnd"/>
      <w:r w:rsidR="00C5546A" w:rsidRPr="00952EB8">
        <w:rPr>
          <w:lang w:val="it-IT"/>
        </w:rPr>
        <w:t>"</w:t>
      </w:r>
      <w:r w:rsidRPr="00952EB8">
        <w:rPr>
          <w:lang w:val="it-IT"/>
        </w:rPr>
        <w:t xml:space="preserve">. </w:t>
      </w:r>
    </w:p>
    <w:p w14:paraId="2850471C" w14:textId="77777777" w:rsidR="00032235" w:rsidRPr="00952EB8" w:rsidRDefault="00C167B3" w:rsidP="00C167B3">
      <w:pPr>
        <w:pStyle w:val="CE-StandardText"/>
        <w:rPr>
          <w:lang w:val="it-IT"/>
        </w:rPr>
      </w:pPr>
      <w:proofErr w:type="spellStart"/>
      <w:r w:rsidRPr="00952EB8">
        <w:rPr>
          <w:lang w:val="it-IT"/>
        </w:rPr>
        <w:lastRenderedPageBreak/>
        <w:t>klimaaktiv</w:t>
      </w:r>
      <w:proofErr w:type="spellEnd"/>
      <w:r w:rsidRPr="00952EB8">
        <w:rPr>
          <w:lang w:val="it-IT"/>
        </w:rPr>
        <w:t xml:space="preserve"> QM </w:t>
      </w:r>
      <w:proofErr w:type="spellStart"/>
      <w:r w:rsidRPr="00952EB8">
        <w:rPr>
          <w:lang w:val="it-IT"/>
        </w:rPr>
        <w:t>Heizwerke</w:t>
      </w:r>
      <w:proofErr w:type="spellEnd"/>
      <w:r w:rsidR="00E00F8C" w:rsidRPr="00952EB8">
        <w:rPr>
          <w:lang w:val="it-IT"/>
        </w:rPr>
        <w:t>"</w:t>
      </w:r>
      <w:r w:rsidRPr="00952EB8">
        <w:rPr>
          <w:lang w:val="it-IT"/>
        </w:rPr>
        <w:t xml:space="preserve"> è un </w:t>
      </w:r>
      <w:r w:rsidR="00032235" w:rsidRPr="00952EB8">
        <w:rPr>
          <w:lang w:val="it-IT"/>
        </w:rPr>
        <w:t xml:space="preserve">programma </w:t>
      </w:r>
      <w:r w:rsidRPr="00952EB8">
        <w:rPr>
          <w:lang w:val="it-IT"/>
        </w:rPr>
        <w:t xml:space="preserve">di gestione </w:t>
      </w:r>
      <w:r w:rsidR="00032235" w:rsidRPr="00952EB8">
        <w:rPr>
          <w:lang w:val="it-IT"/>
        </w:rPr>
        <w:t xml:space="preserve">della qualità finalizzato a </w:t>
      </w:r>
      <w:r w:rsidRPr="00952EB8">
        <w:rPr>
          <w:lang w:val="it-IT"/>
        </w:rPr>
        <w:t>migliorare la qualità tecnica e l'efficienza degli impianti di riscaldamento e delle reti di teleriscaldamento</w:t>
      </w:r>
      <w:r w:rsidR="00032235" w:rsidRPr="00952EB8">
        <w:rPr>
          <w:lang w:val="it-IT"/>
        </w:rPr>
        <w:t xml:space="preserve"> a biomassa installati in Austria, attraverso</w:t>
      </w:r>
      <w:r w:rsidRPr="00952EB8">
        <w:rPr>
          <w:lang w:val="it-IT"/>
        </w:rPr>
        <w:t xml:space="preserve"> il controllo di qualità durante la fase di progettazione, costruzione e gestione. </w:t>
      </w:r>
    </w:p>
    <w:p w14:paraId="3447EBC7" w14:textId="420A0ED7" w:rsidR="00C167B3" w:rsidRPr="00952EB8" w:rsidRDefault="00C167B3" w:rsidP="00C167B3">
      <w:pPr>
        <w:pStyle w:val="CE-StandardText"/>
        <w:rPr>
          <w:lang w:val="it-IT"/>
        </w:rPr>
      </w:pPr>
      <w:r w:rsidRPr="00952EB8">
        <w:rPr>
          <w:lang w:val="it-IT"/>
        </w:rPr>
        <w:t xml:space="preserve">Per </w:t>
      </w:r>
      <w:r w:rsidR="00032235" w:rsidRPr="00952EB8">
        <w:rPr>
          <w:lang w:val="it-IT"/>
        </w:rPr>
        <w:t xml:space="preserve">maggiori dettagli e informazioni sul programma </w:t>
      </w:r>
      <w:r w:rsidRPr="00952EB8">
        <w:rPr>
          <w:lang w:val="it-IT"/>
        </w:rPr>
        <w:t xml:space="preserve">consultare il sito </w:t>
      </w:r>
      <w:hyperlink r:id="rId9" w:history="1">
        <w:r w:rsidRPr="00952EB8">
          <w:rPr>
            <w:rStyle w:val="Collegamentoipertestuale"/>
            <w:lang w:val="it-IT"/>
          </w:rPr>
          <w:t>www.klimaaktiv.at/qmheizwerke</w:t>
        </w:r>
      </w:hyperlink>
    </w:p>
    <w:p w14:paraId="6D704F31" w14:textId="01D9CECE" w:rsidR="00C167B3" w:rsidRPr="00952EB8" w:rsidRDefault="00032235" w:rsidP="00C167B3">
      <w:pPr>
        <w:pStyle w:val="CE-StandardText"/>
        <w:rPr>
          <w:lang w:val="it-IT"/>
        </w:rPr>
      </w:pPr>
      <w:r w:rsidRPr="00952EB8">
        <w:rPr>
          <w:lang w:val="it-IT"/>
        </w:rPr>
        <w:t xml:space="preserve">Il programma </w:t>
      </w:r>
      <w:r w:rsidR="00C167B3" w:rsidRPr="00952EB8">
        <w:rPr>
          <w:lang w:val="it-IT"/>
        </w:rPr>
        <w:t>"</w:t>
      </w:r>
      <w:proofErr w:type="spellStart"/>
      <w:r w:rsidR="00C167B3" w:rsidRPr="00952EB8">
        <w:rPr>
          <w:lang w:val="it-IT"/>
        </w:rPr>
        <w:t>klimaaktiv</w:t>
      </w:r>
      <w:proofErr w:type="spellEnd"/>
      <w:r w:rsidR="00C167B3" w:rsidRPr="00952EB8">
        <w:rPr>
          <w:lang w:val="it-IT"/>
        </w:rPr>
        <w:t xml:space="preserve"> QM </w:t>
      </w:r>
      <w:proofErr w:type="spellStart"/>
      <w:r w:rsidR="00C167B3" w:rsidRPr="00952EB8">
        <w:rPr>
          <w:lang w:val="it-IT"/>
        </w:rPr>
        <w:t>Heizwerke</w:t>
      </w:r>
      <w:proofErr w:type="spellEnd"/>
      <w:r w:rsidR="00E00F8C" w:rsidRPr="00952EB8">
        <w:rPr>
          <w:lang w:val="it-IT"/>
        </w:rPr>
        <w:t>"</w:t>
      </w:r>
      <w:r w:rsidR="00C167B3" w:rsidRPr="00952EB8">
        <w:rPr>
          <w:lang w:val="it-IT"/>
        </w:rPr>
        <w:t xml:space="preserve"> è </w:t>
      </w:r>
      <w:r w:rsidR="00C167B3" w:rsidRPr="00DF6520">
        <w:rPr>
          <w:lang w:val="it-IT"/>
        </w:rPr>
        <w:t>sostenut</w:t>
      </w:r>
      <w:r w:rsidRPr="00DF6520">
        <w:rPr>
          <w:lang w:val="it-IT"/>
        </w:rPr>
        <w:t>o</w:t>
      </w:r>
      <w:r w:rsidR="00C167B3" w:rsidRPr="00952EB8">
        <w:rPr>
          <w:color w:val="FF0000"/>
          <w:lang w:val="it-IT"/>
        </w:rPr>
        <w:t xml:space="preserve"> </w:t>
      </w:r>
      <w:r w:rsidR="00C167B3" w:rsidRPr="00952EB8">
        <w:rPr>
          <w:lang w:val="it-IT"/>
        </w:rPr>
        <w:t>dal Ministero federale austriaco per la protezione del clima, l'ambiente, l'energia, la mobilità, l'innovazione e la tecnologia (BMK).</w:t>
      </w:r>
    </w:p>
    <w:p w14:paraId="6F20A196" w14:textId="51E3DB12" w:rsidR="00032235" w:rsidRPr="00952EB8" w:rsidRDefault="00032235" w:rsidP="00C167B3">
      <w:pPr>
        <w:pStyle w:val="CE-StandardText"/>
        <w:rPr>
          <w:lang w:val="it-IT"/>
        </w:rPr>
      </w:pPr>
    </w:p>
    <w:p w14:paraId="2A6F4F45" w14:textId="77777777" w:rsidR="00032235" w:rsidRPr="00952EB8" w:rsidRDefault="00032235" w:rsidP="00032235">
      <w:pPr>
        <w:pStyle w:val="CE-StandardText"/>
        <w:rPr>
          <w:lang w:val="it-IT"/>
        </w:rPr>
      </w:pPr>
      <w:r w:rsidRPr="00952EB8">
        <w:rPr>
          <w:lang w:val="it-IT"/>
        </w:rPr>
        <w:t>La traduzione è stata realizzata nell'ambito del progetto Interreg Central Europe “</w:t>
      </w:r>
      <w:r w:rsidRPr="00952EB8">
        <w:rPr>
          <w:i/>
          <w:iCs/>
          <w:lang w:val="it-IT"/>
        </w:rPr>
        <w:t xml:space="preserve">ENTRAIN - </w:t>
      </w:r>
      <w:proofErr w:type="spellStart"/>
      <w:r w:rsidRPr="00952EB8">
        <w:rPr>
          <w:i/>
          <w:iCs/>
          <w:lang w:val="it-IT"/>
        </w:rPr>
        <w:t>ENhancing</w:t>
      </w:r>
      <w:proofErr w:type="spellEnd"/>
      <w:r w:rsidRPr="00952EB8">
        <w:rPr>
          <w:i/>
          <w:iCs/>
          <w:lang w:val="it-IT"/>
        </w:rPr>
        <w:t xml:space="preserve"> </w:t>
      </w:r>
      <w:proofErr w:type="spellStart"/>
      <w:r w:rsidRPr="00952EB8">
        <w:rPr>
          <w:i/>
          <w:iCs/>
          <w:lang w:val="it-IT"/>
        </w:rPr>
        <w:t>renewable</w:t>
      </w:r>
      <w:proofErr w:type="spellEnd"/>
      <w:r w:rsidRPr="00952EB8">
        <w:rPr>
          <w:i/>
          <w:iCs/>
          <w:lang w:val="it-IT"/>
        </w:rPr>
        <w:t xml:space="preserve"> </w:t>
      </w:r>
      <w:proofErr w:type="spellStart"/>
      <w:r w:rsidRPr="00952EB8">
        <w:rPr>
          <w:i/>
          <w:iCs/>
          <w:lang w:val="it-IT"/>
        </w:rPr>
        <w:t>heaT</w:t>
      </w:r>
      <w:proofErr w:type="spellEnd"/>
      <w:r w:rsidRPr="00952EB8">
        <w:rPr>
          <w:i/>
          <w:iCs/>
          <w:lang w:val="it-IT"/>
        </w:rPr>
        <w:t xml:space="preserve"> planning for </w:t>
      </w:r>
      <w:proofErr w:type="spellStart"/>
      <w:r w:rsidRPr="00952EB8">
        <w:rPr>
          <w:i/>
          <w:iCs/>
          <w:lang w:val="it-IT"/>
        </w:rPr>
        <w:t>improving</w:t>
      </w:r>
      <w:proofErr w:type="spellEnd"/>
      <w:r w:rsidRPr="00952EB8">
        <w:rPr>
          <w:i/>
          <w:iCs/>
          <w:lang w:val="it-IT"/>
        </w:rPr>
        <w:t xml:space="preserve"> the </w:t>
      </w:r>
      <w:proofErr w:type="spellStart"/>
      <w:r w:rsidRPr="00952EB8">
        <w:rPr>
          <w:i/>
          <w:iCs/>
          <w:lang w:val="it-IT"/>
        </w:rPr>
        <w:t>aiR</w:t>
      </w:r>
      <w:proofErr w:type="spellEnd"/>
      <w:r w:rsidRPr="00952EB8">
        <w:rPr>
          <w:i/>
          <w:iCs/>
          <w:lang w:val="it-IT"/>
        </w:rPr>
        <w:t xml:space="preserve"> </w:t>
      </w:r>
      <w:proofErr w:type="spellStart"/>
      <w:r w:rsidRPr="00952EB8">
        <w:rPr>
          <w:i/>
          <w:iCs/>
          <w:lang w:val="it-IT"/>
        </w:rPr>
        <w:t>quAlity</w:t>
      </w:r>
      <w:proofErr w:type="spellEnd"/>
      <w:r w:rsidRPr="00952EB8">
        <w:rPr>
          <w:i/>
          <w:iCs/>
          <w:lang w:val="it-IT"/>
        </w:rPr>
        <w:t xml:space="preserve"> of </w:t>
      </w:r>
      <w:proofErr w:type="spellStart"/>
      <w:r w:rsidRPr="00952EB8">
        <w:rPr>
          <w:i/>
          <w:iCs/>
          <w:lang w:val="it-IT"/>
        </w:rPr>
        <w:t>commuNities</w:t>
      </w:r>
      <w:proofErr w:type="spellEnd"/>
      <w:r w:rsidRPr="00952EB8">
        <w:rPr>
          <w:lang w:val="it-IT"/>
        </w:rPr>
        <w:t xml:space="preserve">”. </w:t>
      </w:r>
    </w:p>
    <w:p w14:paraId="2D582AD1" w14:textId="77777777" w:rsidR="00032235" w:rsidRPr="00952EB8" w:rsidRDefault="00032235" w:rsidP="00C167B3">
      <w:pPr>
        <w:pStyle w:val="CE-StandardText"/>
        <w:rPr>
          <w:lang w:val="it-IT"/>
        </w:rPr>
      </w:pPr>
    </w:p>
    <w:p w14:paraId="2C009E48" w14:textId="783C8101" w:rsidR="00C167B3" w:rsidRPr="00952EB8" w:rsidRDefault="00C167B3" w:rsidP="00C167B3">
      <w:pPr>
        <w:pStyle w:val="CE-StandardText"/>
        <w:rPr>
          <w:lang w:val="it-IT"/>
        </w:rPr>
      </w:pPr>
    </w:p>
    <w:sectPr w:rsidR="00C167B3" w:rsidRPr="00952EB8" w:rsidSect="004C7AA1">
      <w:headerReference w:type="default" r:id="rId10"/>
      <w:footerReference w:type="default" r:id="rId11"/>
      <w:headerReference w:type="first" r:id="rId12"/>
      <w:pgSz w:w="11906" w:h="16838" w:code="9"/>
      <w:pgMar w:top="1985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A1B76" w14:textId="77777777" w:rsidR="00027F8A" w:rsidRDefault="00027F8A" w:rsidP="00877C37">
      <w:r>
        <w:separator/>
      </w:r>
    </w:p>
    <w:p w14:paraId="36DC71EF" w14:textId="77777777" w:rsidR="00027F8A" w:rsidRDefault="00027F8A"/>
    <w:p w14:paraId="420B9F29" w14:textId="77777777" w:rsidR="00027F8A" w:rsidRDefault="00027F8A"/>
    <w:p w14:paraId="52E5D0B8" w14:textId="77777777" w:rsidR="00027F8A" w:rsidRDefault="00027F8A"/>
  </w:endnote>
  <w:endnote w:type="continuationSeparator" w:id="0">
    <w:p w14:paraId="6A882F9D" w14:textId="77777777" w:rsidR="00027F8A" w:rsidRDefault="00027F8A" w:rsidP="00877C37">
      <w:r>
        <w:continuationSeparator/>
      </w:r>
    </w:p>
    <w:p w14:paraId="05978CD4" w14:textId="77777777" w:rsidR="00027F8A" w:rsidRDefault="00027F8A"/>
    <w:p w14:paraId="22025EFC" w14:textId="77777777" w:rsidR="00027F8A" w:rsidRDefault="00027F8A"/>
    <w:p w14:paraId="5002A557" w14:textId="77777777" w:rsidR="00027F8A" w:rsidRDefault="00027F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  <w:sz w:val="17"/>
        <w:szCs w:val="17"/>
      </w:rPr>
      <w:id w:val="-1623063020"/>
      <w:docPartObj>
        <w:docPartGallery w:val="Page Numbers (Bottom of Page)"/>
        <w:docPartUnique/>
      </w:docPartObj>
    </w:sdtPr>
    <w:sdtEndPr/>
    <w:sdtContent>
      <w:p w14:paraId="0D1747BE" w14:textId="77777777" w:rsidR="00587A63" w:rsidRPr="00956169" w:rsidRDefault="00587A63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  <w:proofErr w:type="spellStart"/>
        <w:r w:rsidRPr="00956169">
          <w:rPr>
            <w:b w:val="0"/>
            <w:sz w:val="17"/>
            <w:szCs w:val="17"/>
          </w:rPr>
          <w:t>Pagina</w:t>
        </w:r>
        <w:proofErr w:type="spellEnd"/>
        <w:r w:rsidRPr="00956169">
          <w:rPr>
            <w:b w:val="0"/>
            <w:sz w:val="17"/>
            <w:szCs w:val="17"/>
          </w:rPr>
          <w:t xml:space="preserve"> </w:t>
        </w:r>
        <w:r w:rsidRPr="00956169">
          <w:rPr>
            <w:b w:val="0"/>
            <w:sz w:val="17"/>
            <w:szCs w:val="17"/>
          </w:rPr>
          <w:fldChar w:fldCharType="begin"/>
        </w:r>
        <w:r w:rsidRPr="00956169">
          <w:rPr>
            <w:b w:val="0"/>
            <w:sz w:val="17"/>
            <w:szCs w:val="17"/>
          </w:rPr>
          <w:instrText>PAGE   \* MERGEFORMAT</w:instrText>
        </w:r>
        <w:r w:rsidRPr="00956169">
          <w:rPr>
            <w:b w:val="0"/>
            <w:sz w:val="17"/>
            <w:szCs w:val="17"/>
          </w:rPr>
          <w:fldChar w:fldCharType="separate"/>
        </w:r>
        <w:r w:rsidR="00ED6305" w:rsidRPr="00ED6305">
          <w:rPr>
            <w:b w:val="0"/>
            <w:noProof/>
            <w:sz w:val="17"/>
            <w:szCs w:val="17"/>
            <w:lang w:val="de-DE"/>
          </w:rPr>
          <w:t>4</w:t>
        </w:r>
        <w:r w:rsidRPr="00956169">
          <w:rPr>
            <w:b w:val="0"/>
            <w:sz w:val="17"/>
            <w:szCs w:val="17"/>
          </w:rPr>
          <w:fldChar w:fldCharType="end"/>
        </w:r>
      </w:p>
    </w:sdtContent>
  </w:sdt>
  <w:p w14:paraId="5128068F" w14:textId="77777777" w:rsidR="00587A63" w:rsidRPr="00956169" w:rsidRDefault="00587A63" w:rsidP="00DA073A">
    <w:pPr>
      <w:pStyle w:val="Pidipagina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8CA7C" w14:textId="77777777" w:rsidR="00027F8A" w:rsidRPr="007F69D3" w:rsidRDefault="00027F8A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7031F62C" w14:textId="77777777" w:rsidR="00027F8A" w:rsidRDefault="00027F8A" w:rsidP="00924079">
      <w:pPr>
        <w:ind w:left="0"/>
      </w:pPr>
      <w:r>
        <w:continuationSeparator/>
      </w:r>
    </w:p>
    <w:p w14:paraId="47BDDBA9" w14:textId="77777777" w:rsidR="00027F8A" w:rsidRDefault="00027F8A" w:rsidP="00C12DFF">
      <w:pPr>
        <w:ind w:left="0"/>
      </w:pPr>
    </w:p>
  </w:footnote>
  <w:footnote w:type="continuationNotice" w:id="1">
    <w:p w14:paraId="0930BB24" w14:textId="77777777" w:rsidR="00027F8A" w:rsidRDefault="00027F8A" w:rsidP="00C12DFF">
      <w:pPr>
        <w:ind w:left="0"/>
      </w:pPr>
    </w:p>
  </w:footnote>
  <w:footnote w:id="2">
    <w:p w14:paraId="176B3E03" w14:textId="0CCF79FD" w:rsidR="009665BE" w:rsidRPr="00952EB8" w:rsidRDefault="009665B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952EB8">
        <w:rPr>
          <w:lang w:val="it-IT"/>
        </w:rPr>
        <w:t xml:space="preserve"> Per quanto riguarda la registrazione dei dati del sistema di controllo della caldaia</w:t>
      </w:r>
      <w:r w:rsidR="005F4CD5" w:rsidRPr="00952EB8">
        <w:rPr>
          <w:lang w:val="it-IT"/>
        </w:rPr>
        <w:t xml:space="preserve">, </w:t>
      </w:r>
      <w:r w:rsidRPr="00952EB8">
        <w:rPr>
          <w:lang w:val="it-IT"/>
        </w:rPr>
        <w:t>l'interfaccia nella registrazione dei dati dell'intero sistema deve essere chiarita con il costruttore della caldaia.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93866" w14:textId="77777777" w:rsidR="00587A63" w:rsidRPr="00C8321B" w:rsidRDefault="004C7AA1" w:rsidP="00C8321B">
    <w:pPr>
      <w:pStyle w:val="Intestazione"/>
      <w:jc w:val="center"/>
    </w:pPr>
    <w:r w:rsidRPr="004C7AA1">
      <w:rPr>
        <w:noProof/>
        <w:lang w:val="en-GB" w:eastAsia="en-GB"/>
      </w:rPr>
      <w:drawing>
        <wp:anchor distT="0" distB="0" distL="114300" distR="114300" simplePos="0" relativeHeight="251654656" behindDoc="1" locked="0" layoutInCell="1" allowOverlap="1" wp14:anchorId="6A689EB2" wp14:editId="4A9D12CB">
          <wp:simplePos x="0" y="0"/>
          <wp:positionH relativeFrom="column">
            <wp:posOffset>-396240</wp:posOffset>
          </wp:positionH>
          <wp:positionV relativeFrom="paragraph">
            <wp:posOffset>0</wp:posOffset>
          </wp:positionV>
          <wp:extent cx="6917055" cy="1438910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D56430" w14:textId="7E9E62B9" w:rsidR="00587A63" w:rsidRDefault="0062168B">
    <w:r>
      <w:rPr>
        <w:noProof/>
        <w:lang w:val="en-GB" w:eastAsia="en-GB"/>
      </w:rPr>
      <w:drawing>
        <wp:anchor distT="0" distB="0" distL="114300" distR="114300" simplePos="0" relativeHeight="251663872" behindDoc="0" locked="0" layoutInCell="1" allowOverlap="1" wp14:anchorId="0CA5FF29" wp14:editId="2CE44341">
          <wp:simplePos x="0" y="0"/>
          <wp:positionH relativeFrom="column">
            <wp:posOffset>69850</wp:posOffset>
          </wp:positionH>
          <wp:positionV relativeFrom="paragraph">
            <wp:posOffset>86360</wp:posOffset>
          </wp:positionV>
          <wp:extent cx="1626235" cy="702599"/>
          <wp:effectExtent l="0" t="0" r="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TRAIN_CMY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235" cy="702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20F0">
      <w:rPr>
        <w:noProof/>
        <w:lang w:val="en-GB" w:eastAsia="en-GB"/>
      </w:rPr>
      <w:drawing>
        <wp:anchor distT="0" distB="0" distL="114300" distR="114300" simplePos="0" relativeHeight="251659776" behindDoc="0" locked="0" layoutInCell="1" allowOverlap="1" wp14:anchorId="73A9B9BB" wp14:editId="03FBA2E8">
          <wp:simplePos x="0" y="0"/>
          <wp:positionH relativeFrom="column">
            <wp:posOffset>5680710</wp:posOffset>
          </wp:positionH>
          <wp:positionV relativeFrom="paragraph">
            <wp:posOffset>95885</wp:posOffset>
          </wp:positionV>
          <wp:extent cx="638175" cy="638175"/>
          <wp:effectExtent l="0" t="0" r="9525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717C0D" w14:textId="3F4614F2" w:rsidR="004C7AA1" w:rsidRDefault="004C7AA1"/>
  <w:p w14:paraId="52B0C6E1" w14:textId="77777777" w:rsidR="00587A63" w:rsidRDefault="00587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88466" w14:textId="77777777" w:rsidR="00587A63" w:rsidRDefault="00587A63" w:rsidP="00D41EE5">
    <w:pPr>
      <w:pStyle w:val="Intestazione"/>
      <w:ind w:left="-1559"/>
    </w:pPr>
    <w:r w:rsidRPr="00941563">
      <w:rPr>
        <w:noProof/>
        <w:lang w:val="en-GB" w:eastAsia="en-GB"/>
      </w:rPr>
      <w:drawing>
        <wp:anchor distT="0" distB="0" distL="114300" distR="114300" simplePos="0" relativeHeight="251662336" behindDoc="1" locked="0" layoutInCell="1" allowOverlap="1" wp14:anchorId="331F31C6" wp14:editId="4EC53F83">
          <wp:simplePos x="0" y="0"/>
          <wp:positionH relativeFrom="column">
            <wp:posOffset>-775408</wp:posOffset>
          </wp:positionH>
          <wp:positionV relativeFrom="paragraph">
            <wp:posOffset>-9525</wp:posOffset>
          </wp:positionV>
          <wp:extent cx="7623263" cy="10783229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3263" cy="10783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14BA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8997728"/>
    <w:multiLevelType w:val="hybridMultilevel"/>
    <w:tmpl w:val="F67A2F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F2766"/>
    <w:multiLevelType w:val="hybridMultilevel"/>
    <w:tmpl w:val="0DA6FBEC"/>
    <w:lvl w:ilvl="0" w:tplc="0407000F">
      <w:start w:val="1"/>
      <w:numFmt w:val="decimal"/>
      <w:pStyle w:val="Titolo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7" w15:restartNumberingAfterBreak="0">
    <w:nsid w:val="1091380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EE3239"/>
    <w:multiLevelType w:val="multilevel"/>
    <w:tmpl w:val="BFBC2592"/>
    <w:lvl w:ilvl="0">
      <w:start w:val="4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8DB4E2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9738A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4C01312"/>
    <w:multiLevelType w:val="multilevel"/>
    <w:tmpl w:val="99223750"/>
    <w:numStyleLink w:val="CE-HeadNumbering"/>
  </w:abstractNum>
  <w:abstractNum w:abstractNumId="14" w15:restartNumberingAfterBreak="0">
    <w:nsid w:val="2808063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16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24613E"/>
    <w:multiLevelType w:val="hybridMultilevel"/>
    <w:tmpl w:val="3B186FC2"/>
    <w:lvl w:ilvl="0" w:tplc="6316D04E">
      <w:start w:val="1"/>
      <w:numFmt w:val="decimal"/>
      <w:pStyle w:val="Titolo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4C3674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3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4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671134E"/>
    <w:multiLevelType w:val="hybridMultilevel"/>
    <w:tmpl w:val="5DECBA00"/>
    <w:lvl w:ilvl="0" w:tplc="0407000F">
      <w:start w:val="1"/>
      <w:numFmt w:val="upperLetter"/>
      <w:pStyle w:val="Titolo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1752E8D"/>
    <w:multiLevelType w:val="multilevel"/>
    <w:tmpl w:val="21A4DF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5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7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B85DC1"/>
    <w:multiLevelType w:val="hybridMultilevel"/>
    <w:tmpl w:val="73D2D046"/>
    <w:lvl w:ilvl="0" w:tplc="11961190">
      <w:start w:val="1"/>
      <w:numFmt w:val="bullet"/>
      <w:pStyle w:val="Puntoelenco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86FE8"/>
    <w:multiLevelType w:val="multilevel"/>
    <w:tmpl w:val="1FE28E64"/>
    <w:numStyleLink w:val="CentralEuropeStandard"/>
  </w:abstractNum>
  <w:abstractNum w:abstractNumId="43" w15:restartNumberingAfterBreak="0">
    <w:nsid w:val="7BFD602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37"/>
  </w:num>
  <w:num w:numId="2">
    <w:abstractNumId w:val="39"/>
  </w:num>
  <w:num w:numId="3">
    <w:abstractNumId w:val="3"/>
  </w:num>
  <w:num w:numId="4">
    <w:abstractNumId w:val="41"/>
  </w:num>
  <w:num w:numId="5">
    <w:abstractNumId w:val="34"/>
  </w:num>
  <w:num w:numId="6">
    <w:abstractNumId w:val="22"/>
  </w:num>
  <w:num w:numId="7">
    <w:abstractNumId w:val="26"/>
  </w:num>
  <w:num w:numId="8">
    <w:abstractNumId w:val="30"/>
  </w:num>
  <w:num w:numId="9">
    <w:abstractNumId w:val="5"/>
  </w:num>
  <w:num w:numId="10">
    <w:abstractNumId w:val="35"/>
  </w:num>
  <w:num w:numId="11">
    <w:abstractNumId w:val="28"/>
  </w:num>
  <w:num w:numId="12">
    <w:abstractNumId w:val="17"/>
  </w:num>
  <w:num w:numId="13">
    <w:abstractNumId w:val="21"/>
  </w:num>
  <w:num w:numId="14">
    <w:abstractNumId w:val="2"/>
  </w:num>
  <w:num w:numId="15">
    <w:abstractNumId w:val="24"/>
  </w:num>
  <w:num w:numId="16">
    <w:abstractNumId w:val="16"/>
  </w:num>
  <w:num w:numId="17">
    <w:abstractNumId w:val="20"/>
  </w:num>
  <w:num w:numId="18">
    <w:abstractNumId w:val="40"/>
  </w:num>
  <w:num w:numId="19">
    <w:abstractNumId w:val="6"/>
  </w:num>
  <w:num w:numId="20">
    <w:abstractNumId w:val="29"/>
  </w:num>
  <w:num w:numId="21">
    <w:abstractNumId w:val="10"/>
  </w:num>
  <w:num w:numId="22">
    <w:abstractNumId w:val="44"/>
  </w:num>
  <w:num w:numId="23">
    <w:abstractNumId w:val="36"/>
  </w:num>
  <w:num w:numId="24">
    <w:abstractNumId w:val="1"/>
  </w:num>
  <w:num w:numId="25">
    <w:abstractNumId w:val="23"/>
  </w:num>
  <w:num w:numId="26">
    <w:abstractNumId w:val="1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7"/>
  </w:num>
  <w:num w:numId="30">
    <w:abstractNumId w:val="38"/>
  </w:num>
  <w:num w:numId="31">
    <w:abstractNumId w:val="32"/>
  </w:num>
  <w:num w:numId="32">
    <w:abstractNumId w:val="18"/>
  </w:num>
  <w:num w:numId="33">
    <w:abstractNumId w:val="42"/>
  </w:num>
  <w:num w:numId="34">
    <w:abstractNumId w:val="15"/>
  </w:num>
  <w:num w:numId="35">
    <w:abstractNumId w:val="25"/>
  </w:num>
  <w:num w:numId="36">
    <w:abstractNumId w:val="33"/>
  </w:num>
  <w:num w:numId="37">
    <w:abstractNumId w:val="4"/>
  </w:num>
  <w:num w:numId="38">
    <w:abstractNumId w:val="43"/>
  </w:num>
  <w:num w:numId="39">
    <w:abstractNumId w:val="9"/>
  </w:num>
  <w:num w:numId="40">
    <w:abstractNumId w:val="11"/>
  </w:num>
  <w:num w:numId="41">
    <w:abstractNumId w:val="0"/>
  </w:num>
  <w:num w:numId="42">
    <w:abstractNumId w:val="14"/>
  </w:num>
  <w:num w:numId="43">
    <w:abstractNumId w:val="19"/>
  </w:num>
  <w:num w:numId="44">
    <w:abstractNumId w:val="7"/>
  </w:num>
  <w:num w:numId="45">
    <w:abstractNumId w:val="8"/>
  </w:num>
  <w:num w:numId="46">
    <w:abstractNumId w:val="31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muele.giacometti">
    <w15:presenceInfo w15:providerId="None" w15:userId="samuele.giacomett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S0MLQwMzUzMzMwNbZQ0lEKTi0uzszPAykwrgUAwtVDbSwAAAA="/>
  </w:docVars>
  <w:rsids>
    <w:rsidRoot w:val="009B10CD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3FD0"/>
    <w:rsid w:val="00004AF7"/>
    <w:rsid w:val="00004D27"/>
    <w:rsid w:val="0000512C"/>
    <w:rsid w:val="00005755"/>
    <w:rsid w:val="000067AB"/>
    <w:rsid w:val="000068EE"/>
    <w:rsid w:val="00006FB6"/>
    <w:rsid w:val="000076FC"/>
    <w:rsid w:val="00007DBB"/>
    <w:rsid w:val="00010938"/>
    <w:rsid w:val="00010DE5"/>
    <w:rsid w:val="00010E49"/>
    <w:rsid w:val="00010F10"/>
    <w:rsid w:val="0001340E"/>
    <w:rsid w:val="000138D4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E23"/>
    <w:rsid w:val="00021F63"/>
    <w:rsid w:val="00021FAC"/>
    <w:rsid w:val="000229C7"/>
    <w:rsid w:val="00023360"/>
    <w:rsid w:val="00023C35"/>
    <w:rsid w:val="000248D6"/>
    <w:rsid w:val="00024D05"/>
    <w:rsid w:val="00027025"/>
    <w:rsid w:val="00027F8A"/>
    <w:rsid w:val="000300CE"/>
    <w:rsid w:val="000306E3"/>
    <w:rsid w:val="00030BF5"/>
    <w:rsid w:val="00030D29"/>
    <w:rsid w:val="00030F29"/>
    <w:rsid w:val="00032235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D73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6F0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414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26D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006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520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3C41"/>
    <w:rsid w:val="00193FE2"/>
    <w:rsid w:val="00194390"/>
    <w:rsid w:val="001944EA"/>
    <w:rsid w:val="00195691"/>
    <w:rsid w:val="0019598D"/>
    <w:rsid w:val="00195DF9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0B2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6CE1"/>
    <w:rsid w:val="001E738F"/>
    <w:rsid w:val="001E7A34"/>
    <w:rsid w:val="001F05A5"/>
    <w:rsid w:val="001F0707"/>
    <w:rsid w:val="001F1982"/>
    <w:rsid w:val="001F1A98"/>
    <w:rsid w:val="001F20F0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483F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4C66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475C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3B1"/>
    <w:rsid w:val="002517FA"/>
    <w:rsid w:val="00252E17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23D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EC4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A7FEC"/>
    <w:rsid w:val="002B0184"/>
    <w:rsid w:val="002B04A4"/>
    <w:rsid w:val="002B04BD"/>
    <w:rsid w:val="002B098F"/>
    <w:rsid w:val="002B148B"/>
    <w:rsid w:val="002B2381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6BF8"/>
    <w:rsid w:val="00307A80"/>
    <w:rsid w:val="00311673"/>
    <w:rsid w:val="003146F8"/>
    <w:rsid w:val="00314F59"/>
    <w:rsid w:val="00315587"/>
    <w:rsid w:val="0031586F"/>
    <w:rsid w:val="00315D8B"/>
    <w:rsid w:val="00315E86"/>
    <w:rsid w:val="003174C2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895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869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38EF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374"/>
    <w:rsid w:val="003A148F"/>
    <w:rsid w:val="003A1CFA"/>
    <w:rsid w:val="003A2BD5"/>
    <w:rsid w:val="003A342F"/>
    <w:rsid w:val="003A4402"/>
    <w:rsid w:val="003A507F"/>
    <w:rsid w:val="003A510D"/>
    <w:rsid w:val="003A56EE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6A4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3DF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445"/>
    <w:rsid w:val="00426766"/>
    <w:rsid w:val="004269AB"/>
    <w:rsid w:val="004276AF"/>
    <w:rsid w:val="004278F8"/>
    <w:rsid w:val="004279E3"/>
    <w:rsid w:val="00427C4C"/>
    <w:rsid w:val="0043018E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79F"/>
    <w:rsid w:val="00492871"/>
    <w:rsid w:val="00492A7D"/>
    <w:rsid w:val="00492B9B"/>
    <w:rsid w:val="00492EFF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31D1"/>
    <w:rsid w:val="004B32B2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C7AA1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21A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4E6"/>
    <w:rsid w:val="005016E6"/>
    <w:rsid w:val="005023A4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26CF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56E0B"/>
    <w:rsid w:val="005570A3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11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1C06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223D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139"/>
    <w:rsid w:val="005D5B5A"/>
    <w:rsid w:val="005D65B5"/>
    <w:rsid w:val="005D6A53"/>
    <w:rsid w:val="005D6AF0"/>
    <w:rsid w:val="005D6EE6"/>
    <w:rsid w:val="005D70AE"/>
    <w:rsid w:val="005D7809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912"/>
    <w:rsid w:val="005E6E26"/>
    <w:rsid w:val="005E72E4"/>
    <w:rsid w:val="005F24D4"/>
    <w:rsid w:val="005F2D96"/>
    <w:rsid w:val="005F2DB8"/>
    <w:rsid w:val="005F3501"/>
    <w:rsid w:val="005F4AA6"/>
    <w:rsid w:val="005F4CD5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8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CE8"/>
    <w:rsid w:val="006302DE"/>
    <w:rsid w:val="00630AFB"/>
    <w:rsid w:val="00630F7B"/>
    <w:rsid w:val="006317B8"/>
    <w:rsid w:val="00631A01"/>
    <w:rsid w:val="00631ED4"/>
    <w:rsid w:val="006347A1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9C4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0F16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3A1F"/>
    <w:rsid w:val="00683BD4"/>
    <w:rsid w:val="00684074"/>
    <w:rsid w:val="0068495D"/>
    <w:rsid w:val="00684C53"/>
    <w:rsid w:val="0068517B"/>
    <w:rsid w:val="00687ACC"/>
    <w:rsid w:val="00690034"/>
    <w:rsid w:val="0069051C"/>
    <w:rsid w:val="00691638"/>
    <w:rsid w:val="006920F2"/>
    <w:rsid w:val="006930A7"/>
    <w:rsid w:val="006934E5"/>
    <w:rsid w:val="006942C5"/>
    <w:rsid w:val="006954E8"/>
    <w:rsid w:val="00696A78"/>
    <w:rsid w:val="00696CC5"/>
    <w:rsid w:val="006A09D3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1E0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76B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C46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67BED"/>
    <w:rsid w:val="00770865"/>
    <w:rsid w:val="00772E84"/>
    <w:rsid w:val="00773077"/>
    <w:rsid w:val="00773856"/>
    <w:rsid w:val="00773941"/>
    <w:rsid w:val="00774153"/>
    <w:rsid w:val="00774EE8"/>
    <w:rsid w:val="007750FC"/>
    <w:rsid w:val="007759DB"/>
    <w:rsid w:val="00776667"/>
    <w:rsid w:val="00776B86"/>
    <w:rsid w:val="00777276"/>
    <w:rsid w:val="00777574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7E6"/>
    <w:rsid w:val="00784A60"/>
    <w:rsid w:val="00785210"/>
    <w:rsid w:val="00786116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41F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BF2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336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099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252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6FAB"/>
    <w:rsid w:val="008D7402"/>
    <w:rsid w:val="008D7A32"/>
    <w:rsid w:val="008E02DB"/>
    <w:rsid w:val="008E02ED"/>
    <w:rsid w:val="008E0B7E"/>
    <w:rsid w:val="008E34EB"/>
    <w:rsid w:val="008E3551"/>
    <w:rsid w:val="008E477A"/>
    <w:rsid w:val="008E494C"/>
    <w:rsid w:val="008E4A32"/>
    <w:rsid w:val="008E50DA"/>
    <w:rsid w:val="008E5875"/>
    <w:rsid w:val="008E5ACB"/>
    <w:rsid w:val="008E5DE2"/>
    <w:rsid w:val="008E60BA"/>
    <w:rsid w:val="008E633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3A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0243"/>
    <w:rsid w:val="00930471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1A4"/>
    <w:rsid w:val="0094459B"/>
    <w:rsid w:val="00945181"/>
    <w:rsid w:val="00946C19"/>
    <w:rsid w:val="00947DC5"/>
    <w:rsid w:val="00947EE6"/>
    <w:rsid w:val="00950351"/>
    <w:rsid w:val="0095091A"/>
    <w:rsid w:val="0095154D"/>
    <w:rsid w:val="009516D8"/>
    <w:rsid w:val="0095287D"/>
    <w:rsid w:val="00952EB8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5BE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E0E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5E18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680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A0CC9"/>
    <w:rsid w:val="009A237B"/>
    <w:rsid w:val="009A4102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0CD"/>
    <w:rsid w:val="009B1238"/>
    <w:rsid w:val="009B1F05"/>
    <w:rsid w:val="009B1F56"/>
    <w:rsid w:val="009B2A33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B7EEB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22E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46A8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25B6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75E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ACA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080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2CD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AF7BDB"/>
    <w:rsid w:val="00B00B1F"/>
    <w:rsid w:val="00B01222"/>
    <w:rsid w:val="00B01E2C"/>
    <w:rsid w:val="00B0262B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0F49"/>
    <w:rsid w:val="00B41314"/>
    <w:rsid w:val="00B41869"/>
    <w:rsid w:val="00B418C1"/>
    <w:rsid w:val="00B41BB3"/>
    <w:rsid w:val="00B424D0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67F46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3EC3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3C7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A2F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78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07D5B"/>
    <w:rsid w:val="00C117AE"/>
    <w:rsid w:val="00C12AF1"/>
    <w:rsid w:val="00C12C0F"/>
    <w:rsid w:val="00C12DFF"/>
    <w:rsid w:val="00C1448F"/>
    <w:rsid w:val="00C151D3"/>
    <w:rsid w:val="00C166EE"/>
    <w:rsid w:val="00C167B3"/>
    <w:rsid w:val="00C17A64"/>
    <w:rsid w:val="00C2162F"/>
    <w:rsid w:val="00C21E1D"/>
    <w:rsid w:val="00C22EC1"/>
    <w:rsid w:val="00C22ED3"/>
    <w:rsid w:val="00C23188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2B"/>
    <w:rsid w:val="00C500A8"/>
    <w:rsid w:val="00C50490"/>
    <w:rsid w:val="00C507EA"/>
    <w:rsid w:val="00C50F2C"/>
    <w:rsid w:val="00C51DE7"/>
    <w:rsid w:val="00C520E8"/>
    <w:rsid w:val="00C52CE2"/>
    <w:rsid w:val="00C5546A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2332"/>
    <w:rsid w:val="00C7257F"/>
    <w:rsid w:val="00C72AAD"/>
    <w:rsid w:val="00C7398E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659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1F1"/>
    <w:rsid w:val="00CA74D5"/>
    <w:rsid w:val="00CA7CA1"/>
    <w:rsid w:val="00CB00A5"/>
    <w:rsid w:val="00CB071E"/>
    <w:rsid w:val="00CB1124"/>
    <w:rsid w:val="00CB1381"/>
    <w:rsid w:val="00CB1D8D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0B4"/>
    <w:rsid w:val="00CD4163"/>
    <w:rsid w:val="00CD471E"/>
    <w:rsid w:val="00CD4853"/>
    <w:rsid w:val="00CD50D7"/>
    <w:rsid w:val="00CD5551"/>
    <w:rsid w:val="00CD576D"/>
    <w:rsid w:val="00CD71D7"/>
    <w:rsid w:val="00CD72C0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CF7679"/>
    <w:rsid w:val="00D00051"/>
    <w:rsid w:val="00D01D68"/>
    <w:rsid w:val="00D02D3A"/>
    <w:rsid w:val="00D04F38"/>
    <w:rsid w:val="00D057F3"/>
    <w:rsid w:val="00D06504"/>
    <w:rsid w:val="00D06616"/>
    <w:rsid w:val="00D06DAC"/>
    <w:rsid w:val="00D07A59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6D4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351E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28D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20"/>
    <w:rsid w:val="00DF65AF"/>
    <w:rsid w:val="00DF6BD4"/>
    <w:rsid w:val="00DF74C8"/>
    <w:rsid w:val="00DF7B72"/>
    <w:rsid w:val="00E0032C"/>
    <w:rsid w:val="00E007AD"/>
    <w:rsid w:val="00E00C39"/>
    <w:rsid w:val="00E00F8C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B03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195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3809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107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1CE5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1B6A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212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05B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6305"/>
    <w:rsid w:val="00ED7DCC"/>
    <w:rsid w:val="00EE0047"/>
    <w:rsid w:val="00EE035D"/>
    <w:rsid w:val="00EE0D4F"/>
    <w:rsid w:val="00EE1191"/>
    <w:rsid w:val="00EE15E3"/>
    <w:rsid w:val="00EE1909"/>
    <w:rsid w:val="00EE213B"/>
    <w:rsid w:val="00EE2C87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B38"/>
    <w:rsid w:val="00F112D3"/>
    <w:rsid w:val="00F116A6"/>
    <w:rsid w:val="00F11C5C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07D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381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2712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B7A28"/>
    <w:rsid w:val="00FC0CFE"/>
    <w:rsid w:val="00FC1062"/>
    <w:rsid w:val="00FC1150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6C5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7CB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36FD99"/>
  <w15:docId w15:val="{20F0B59E-1351-4C14-9255-F2BB080E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7724A"/>
    <w:pPr>
      <w:spacing w:before="120" w:line="276" w:lineRule="auto"/>
      <w:ind w:left="1418" w:right="339"/>
      <w:jc w:val="both"/>
    </w:pPr>
  </w:style>
  <w:style w:type="paragraph" w:styleId="Titolo1">
    <w:name w:val="heading 1"/>
    <w:basedOn w:val="Normale"/>
    <w:next w:val="Normale"/>
    <w:link w:val="Titolo1Carattere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Titolo2">
    <w:name w:val="heading 2"/>
    <w:basedOn w:val="Normale"/>
    <w:next w:val="Normale"/>
    <w:link w:val="Titolo2Carattere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Titolo3">
    <w:name w:val="heading 3"/>
    <w:basedOn w:val="Normale"/>
    <w:next w:val="Normale"/>
    <w:link w:val="Titolo3Carattere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Titolo4">
    <w:name w:val="heading 4"/>
    <w:basedOn w:val="Normale"/>
    <w:next w:val="Normale"/>
    <w:pPr>
      <w:keepNext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Titolo7">
    <w:name w:val="heading 7"/>
    <w:basedOn w:val="Normale"/>
    <w:next w:val="Normale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Titolo8">
    <w:name w:val="heading 8"/>
    <w:basedOn w:val="Normale"/>
    <w:next w:val="Normale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Titolo9">
    <w:name w:val="heading 9"/>
    <w:basedOn w:val="Normale"/>
    <w:next w:val="Normale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opagina">
    <w:name w:val="page number"/>
    <w:basedOn w:val="Carpredefinitoparagrafo"/>
    <w:semiHidden/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pPr>
      <w:spacing w:before="60" w:after="60"/>
      <w:ind w:left="720"/>
    </w:pPr>
    <w:rPr>
      <w:rFonts w:ascii="Verdana" w:hAnsi="Verdana"/>
    </w:rPr>
  </w:style>
  <w:style w:type="paragraph" w:styleId="Corpotesto">
    <w:name w:val="Body Text"/>
    <w:basedOn w:val="Normale"/>
    <w:link w:val="CorpotestoCarattere"/>
    <w:semiHidden/>
    <w:pPr>
      <w:spacing w:after="120"/>
    </w:pPr>
    <w:rPr>
      <w:rFonts w:ascii="Verdana" w:hAnsi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e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322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322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3224E"/>
    <w:rPr>
      <w:rFonts w:ascii="Calibri" w:eastAsia="Calibri" w:hAnsi="Calibri"/>
      <w:lang w:val="de-AT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22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Paragrafoelenco">
    <w:name w:val="List Paragraph"/>
    <w:basedOn w:val="Normale"/>
    <w:link w:val="ParagrafoelencoCarattere"/>
    <w:uiPriority w:val="34"/>
    <w:rsid w:val="00063D1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Carpredefinitoparagrafo"/>
    <w:rsid w:val="0037093F"/>
  </w:style>
  <w:style w:type="table" w:styleId="Elencochiaro-Colore1">
    <w:name w:val="Light List Accent 1"/>
    <w:basedOn w:val="Tabellanorma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e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e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e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Elencochiaro-Colore4">
    <w:name w:val="Light List Accent 4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fondochiaro-Colore5">
    <w:name w:val="Light Shading Accent 5"/>
    <w:basedOn w:val="Tabellanorma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Grigliamedia3-Colore1">
    <w:name w:val="Medium Grid 3 Accent 1"/>
    <w:basedOn w:val="Tabellanorma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Puntoelenco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Puntoelenco">
    <w:name w:val="List Bullet"/>
    <w:basedOn w:val="Normale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olo">
    <w:name w:val="Title"/>
    <w:basedOn w:val="Normale"/>
    <w:next w:val="Normale"/>
    <w:link w:val="TitoloCarattere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Titolo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Titolo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1Carattere">
    <w:name w:val="Titolo 1 Carattere"/>
    <w:basedOn w:val="Carpredefinitoparagrafo"/>
    <w:link w:val="Titolo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Titolo1Carattere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Titolo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2Carattere">
    <w:name w:val="Titolo 2 Carattere"/>
    <w:basedOn w:val="Carpredefinitoparagrafo"/>
    <w:link w:val="Titolo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Titolo2Carattere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e"/>
    <w:link w:val="CommsTextNormalChar"/>
    <w:rsid w:val="007E62DC"/>
  </w:style>
  <w:style w:type="character" w:customStyle="1" w:styleId="Titolo3Carattere">
    <w:name w:val="Titolo 3 Carattere"/>
    <w:basedOn w:val="Carpredefinitoparagrafo"/>
    <w:link w:val="Titolo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Titolo3Carattere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itolosommario">
    <w:name w:val="TOC Heading"/>
    <w:basedOn w:val="Titolo1"/>
    <w:next w:val="Normale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Carpredefinitoparagrafo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e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essunaspaziatur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essunaspaziatura">
    <w:name w:val="No Spacing"/>
    <w:link w:val="NessunaspaziaturaCarattere"/>
    <w:uiPriority w:val="1"/>
    <w:rsid w:val="007E62DC"/>
    <w:rPr>
      <w:rFonts w:ascii="Calibri" w:eastAsia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stonotaapidipagina">
    <w:name w:val="footnote text"/>
    <w:aliases w:val="CE-Footnote,Footnote"/>
    <w:basedOn w:val="CE-StandardText"/>
    <w:link w:val="TestonotaapidipaginaCarattere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stonotaapidipaginaCarattere">
    <w:name w:val="Testo nota a piè di pagina Carattere"/>
    <w:aliases w:val="CE-Footnote Carattere,Footnote Carattere"/>
    <w:basedOn w:val="Carpredefinitoparagrafo"/>
    <w:link w:val="Testonotaapidipagina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Rimandonotaapidipagina">
    <w:name w:val="footnote reference"/>
    <w:aliases w:val="ESPON Footnote No"/>
    <w:basedOn w:val="Carpredefinitoparagrafo"/>
    <w:uiPriority w:val="99"/>
    <w:semiHidden/>
    <w:unhideWhenUsed/>
    <w:rsid w:val="007E62DC"/>
    <w:rPr>
      <w:vertAlign w:val="superscript"/>
    </w:rPr>
  </w:style>
  <w:style w:type="paragraph" w:styleId="Sommario4">
    <w:name w:val="toc 4"/>
    <w:basedOn w:val="Normale"/>
    <w:next w:val="Normale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ommario5">
    <w:name w:val="toc 5"/>
    <w:basedOn w:val="Normale"/>
    <w:next w:val="Normale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ommario6">
    <w:name w:val="toc 6"/>
    <w:basedOn w:val="Normale"/>
    <w:next w:val="Normale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ommario7">
    <w:name w:val="toc 7"/>
    <w:basedOn w:val="Normale"/>
    <w:next w:val="Normale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ommario8">
    <w:name w:val="toc 8"/>
    <w:basedOn w:val="Normale"/>
    <w:next w:val="Normale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ommario9">
    <w:name w:val="toc 9"/>
    <w:basedOn w:val="Normale"/>
    <w:next w:val="Normale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fondomedio1-Colore1">
    <w:name w:val="Medium Shading 1 Accent 1"/>
    <w:basedOn w:val="Tabellanorma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orpotestoCarattere">
    <w:name w:val="Corpo testo Carattere"/>
    <w:basedOn w:val="Carpredefinitoparagrafo"/>
    <w:link w:val="Corpotesto"/>
    <w:semiHidden/>
    <w:rsid w:val="0085654A"/>
    <w:rPr>
      <w:rFonts w:ascii="Verdana" w:eastAsia="Calibri" w:hAnsi="Verdana"/>
      <w:szCs w:val="22"/>
    </w:rPr>
  </w:style>
  <w:style w:type="character" w:customStyle="1" w:styleId="ParagrafoelencoCarattere">
    <w:name w:val="Paragrafo elenco Carattere"/>
    <w:link w:val="Paragrafoelenco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Corpodeltesto3">
    <w:name w:val="Body Text 3"/>
    <w:basedOn w:val="Normale"/>
    <w:link w:val="Corpodeltesto3Carattere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Didascalia">
    <w:name w:val="caption"/>
    <w:basedOn w:val="Normale"/>
    <w:next w:val="Normale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Paragrafoelenco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Paragrafoelenco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ParagrafoelencoCarattere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Elencoscuro-Colore1">
    <w:name w:val="Dark List Accent 1"/>
    <w:basedOn w:val="Tabellanorma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ParagrafoelencoCarattere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Grigliamedia3-Colore6">
    <w:name w:val="Medium Grid 3 Accent 6"/>
    <w:basedOn w:val="Tabellanorma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ellanorma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Titolo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Titolo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Titolo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Titolo2Carattere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Titolo2"/>
    <w:link w:val="HeadlineA1Char"/>
    <w:rsid w:val="000A739F"/>
    <w:rPr>
      <w:b w:val="0"/>
    </w:rPr>
  </w:style>
  <w:style w:type="character" w:customStyle="1" w:styleId="Headline1partChar">
    <w:name w:val="Headline 1 part Char"/>
    <w:basedOn w:val="Titolo2Carattere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Titolo3"/>
    <w:rsid w:val="000A739F"/>
    <w:rPr>
      <w:b w:val="0"/>
    </w:rPr>
  </w:style>
  <w:style w:type="character" w:customStyle="1" w:styleId="HeadlineA1Char">
    <w:name w:val="Headline A1. Char"/>
    <w:basedOn w:val="Titolo2Carattere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ellanorma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Corpodeltesto2">
    <w:name w:val="Body Text 2"/>
    <w:basedOn w:val="Normale"/>
    <w:link w:val="Corpodeltesto2Carattere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e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Titolo2Carattere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e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Carpredefinitoparagrafo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e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Carpredefinitoparagrafo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e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Carpredefinitoparagrafo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Carpredefinitoparagrafo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stosegnaposto">
    <w:name w:val="Placeholder Text"/>
    <w:basedOn w:val="Carpredefinitoparagrafo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36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azione">
    <w:name w:val="Quote"/>
    <w:aliases w:val="CE-Quotation"/>
    <w:basedOn w:val="Normale"/>
    <w:next w:val="CE-StandardText"/>
    <w:link w:val="CitazioneCarattere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azioneCarattere">
    <w:name w:val="Citazione Carattere"/>
    <w:aliases w:val="CE-Quotation Carattere"/>
    <w:basedOn w:val="Carpredefinitoparagrafo"/>
    <w:link w:val="Citazione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ellanorma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Elencochiaro">
    <w:name w:val="Light List"/>
    <w:basedOn w:val="Tabellanorma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ellanorma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limaaktiv.at/qmheizwerke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6074-028A-4079-B4AA-9BABF39FF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1377</Words>
  <Characters>8488</Characters>
  <Application>Microsoft Office Word</Application>
  <DocSecurity>0</DocSecurity>
  <Lines>70</Lines>
  <Paragraphs>19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Implementation manual</vt:lpstr>
      <vt:lpstr>Implementation manual</vt:lpstr>
      <vt:lpstr>Implementation manual</vt:lpstr>
    </vt:vector>
  </TitlesOfParts>
  <Company>Magistrat der Stadt Wien, MA 14 - ADV</Company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Manuela Ortis - APE FVG</dc:creator>
  <cp:lastModifiedBy>samuele.giacometti</cp:lastModifiedBy>
  <cp:revision>4</cp:revision>
  <cp:lastPrinted>2016-07-14T11:02:00Z</cp:lastPrinted>
  <dcterms:created xsi:type="dcterms:W3CDTF">2020-09-24T12:15:00Z</dcterms:created>
  <dcterms:modified xsi:type="dcterms:W3CDTF">2020-09-30T09:41:00Z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